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303" w:rsidRPr="0005475E" w:rsidRDefault="006E2303" w:rsidP="0005475E">
      <w:pPr>
        <w:jc w:val="center"/>
        <w:rPr>
          <w:b/>
          <w:sz w:val="24"/>
          <w:szCs w:val="24"/>
        </w:rPr>
      </w:pPr>
      <w:r w:rsidRPr="0005475E">
        <w:rPr>
          <w:b/>
          <w:sz w:val="24"/>
          <w:szCs w:val="24"/>
        </w:rPr>
        <w:t>Kupní smlouva</w:t>
      </w:r>
    </w:p>
    <w:p w:rsidR="00BA3A06" w:rsidRDefault="006E2303" w:rsidP="0005475E">
      <w:pPr>
        <w:jc w:val="center"/>
        <w:rPr>
          <w:rFonts w:cs="Arial"/>
          <w:b/>
        </w:rPr>
      </w:pPr>
      <w:r w:rsidRPr="0005475E">
        <w:rPr>
          <w:b/>
        </w:rPr>
        <w:t>č.</w:t>
      </w:r>
      <w:r w:rsidR="00062BE7">
        <w:rPr>
          <w:b/>
        </w:rPr>
        <w:t xml:space="preserve"> </w:t>
      </w:r>
      <w:r w:rsidR="00DE3B98">
        <w:rPr>
          <w:rFonts w:cs="Arial"/>
          <w:b/>
        </w:rPr>
        <w:t>[</w:t>
      </w:r>
      <w:r w:rsidR="00DE3B98" w:rsidRPr="00395587">
        <w:rPr>
          <w:rFonts w:cs="Arial"/>
          <w:b/>
          <w:highlight w:val="yellow"/>
        </w:rPr>
        <w:t>bude doplněno</w:t>
      </w:r>
      <w:r w:rsidR="00DE3B98">
        <w:rPr>
          <w:rFonts w:cs="Arial"/>
          <w:b/>
        </w:rPr>
        <w:t>]</w:t>
      </w:r>
    </w:p>
    <w:p w:rsidR="006E2303" w:rsidRPr="0005475E" w:rsidRDefault="00BA3A06" w:rsidP="0005475E">
      <w:pPr>
        <w:jc w:val="center"/>
        <w:rPr>
          <w:b/>
        </w:rPr>
      </w:pPr>
      <w:r>
        <w:rPr>
          <w:rFonts w:cs="Arial"/>
        </w:rPr>
        <w:t xml:space="preserve">(dále jen </w:t>
      </w:r>
      <w:r w:rsidRPr="00395587">
        <w:rPr>
          <w:rFonts w:cs="Arial"/>
          <w:b/>
        </w:rPr>
        <w:t>„smlouva“</w:t>
      </w:r>
      <w:r>
        <w:rPr>
          <w:rFonts w:cs="Arial"/>
        </w:rPr>
        <w:t>)</w:t>
      </w:r>
    </w:p>
    <w:p w:rsidR="00DE3B98" w:rsidRDefault="006E2303" w:rsidP="001F2249">
      <w:pPr>
        <w:jc w:val="center"/>
      </w:pPr>
      <w:r>
        <w:t xml:space="preserve">uzavřená dle ustanovení § </w:t>
      </w:r>
      <w:r w:rsidR="00AD303B" w:rsidRPr="00193C66">
        <w:t>2079 a násl. zákona č. 89/2012 Sb., občanský zákoník, v platném znění</w:t>
      </w:r>
      <w:r>
        <w:t xml:space="preserve">, </w:t>
      </w:r>
    </w:p>
    <w:p w:rsidR="00DE3B98" w:rsidRDefault="00DE3B98" w:rsidP="001F2249">
      <w:pPr>
        <w:jc w:val="center"/>
      </w:pPr>
      <w:r>
        <w:t>(dále jen „</w:t>
      </w:r>
      <w:r w:rsidR="00EB5FBA">
        <w:rPr>
          <w:b/>
        </w:rPr>
        <w:t>občanský zákoník</w:t>
      </w:r>
      <w:r>
        <w:t>“)</w:t>
      </w:r>
    </w:p>
    <w:p w:rsidR="006E2303" w:rsidRDefault="006E2303" w:rsidP="001F2249">
      <w:pPr>
        <w:jc w:val="center"/>
      </w:pPr>
      <w:proofErr w:type="gramStart"/>
      <w:r>
        <w:t>mezi</w:t>
      </w:r>
      <w:proofErr w:type="gramEnd"/>
    </w:p>
    <w:p w:rsidR="006E2303" w:rsidRDefault="006E2303" w:rsidP="006E2303"/>
    <w:p w:rsidR="006E2303" w:rsidRPr="0005475E" w:rsidRDefault="006E2303" w:rsidP="006E2303">
      <w:pPr>
        <w:rPr>
          <w:b/>
        </w:rPr>
      </w:pPr>
      <w:r w:rsidRPr="0005475E">
        <w:rPr>
          <w:b/>
        </w:rPr>
        <w:t>ČEPRO, a.s.</w:t>
      </w:r>
    </w:p>
    <w:p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rsidR="006E2303" w:rsidRDefault="006E2303" w:rsidP="0005475E">
      <w:pPr>
        <w:tabs>
          <w:tab w:val="left" w:pos="1985"/>
        </w:tabs>
        <w:spacing w:before="0"/>
      </w:pPr>
      <w:r>
        <w:t>IČ</w:t>
      </w:r>
      <w:r w:rsidR="000745BE">
        <w:t>O</w:t>
      </w:r>
      <w:r>
        <w:t>:</w:t>
      </w:r>
      <w:r>
        <w:tab/>
        <w:t>60193531</w:t>
      </w:r>
    </w:p>
    <w:p w:rsidR="006E2303" w:rsidRDefault="006E2303" w:rsidP="0005475E">
      <w:pPr>
        <w:tabs>
          <w:tab w:val="left" w:pos="1985"/>
        </w:tabs>
        <w:spacing w:before="0"/>
      </w:pPr>
      <w:r>
        <w:t>DIČ:</w:t>
      </w:r>
      <w:r>
        <w:tab/>
        <w:t>CZ60193531</w:t>
      </w:r>
    </w:p>
    <w:p w:rsidR="006E2303" w:rsidRDefault="000745BE" w:rsidP="0005475E">
      <w:pPr>
        <w:tabs>
          <w:tab w:val="left" w:pos="1985"/>
        </w:tabs>
        <w:spacing w:before="0"/>
      </w:pPr>
      <w:r>
        <w:t>Spisová značka</w:t>
      </w:r>
      <w:r w:rsidR="006E2303">
        <w:t>:</w:t>
      </w:r>
      <w:r w:rsidR="00D4155E">
        <w:tab/>
      </w:r>
      <w:r>
        <w:t>B 2341 vedená</w:t>
      </w:r>
      <w:r w:rsidR="006F2A63">
        <w:t xml:space="preserve"> u </w:t>
      </w:r>
      <w:r w:rsidR="006E2303">
        <w:t>Městského soudu v Praze</w:t>
      </w:r>
    </w:p>
    <w:p w:rsidR="00A83982" w:rsidRDefault="000745BE" w:rsidP="00EE4075">
      <w:pPr>
        <w:tabs>
          <w:tab w:val="left" w:pos="1985"/>
        </w:tabs>
        <w:spacing w:before="0"/>
        <w:rPr>
          <w:rFonts w:cs="Arial"/>
        </w:rPr>
      </w:pPr>
      <w:r>
        <w:t>zastoupená</w:t>
      </w:r>
      <w:r w:rsidR="006E2303">
        <w:t>:</w:t>
      </w:r>
      <w:r w:rsidR="006E2303">
        <w:tab/>
      </w:r>
      <w:r w:rsidR="00A83982">
        <w:rPr>
          <w:rFonts w:cs="Arial"/>
        </w:rPr>
        <w:t>Mgr. Jan Duspěva, předseda představenstva</w:t>
      </w:r>
    </w:p>
    <w:p w:rsidR="00EE4075" w:rsidRDefault="00A83982" w:rsidP="00EE4075">
      <w:pPr>
        <w:tabs>
          <w:tab w:val="left" w:pos="1985"/>
        </w:tabs>
        <w:spacing w:before="0"/>
        <w:rPr>
          <w:rFonts w:cs="Arial"/>
        </w:rPr>
      </w:pPr>
      <w:r>
        <w:rPr>
          <w:rFonts w:cs="Arial"/>
        </w:rPr>
        <w:tab/>
        <w:t>Ing. František Todt, člen představenstva</w:t>
      </w:r>
    </w:p>
    <w:p w:rsidR="00EE4075" w:rsidRDefault="00EE4075" w:rsidP="00EE4075">
      <w:pPr>
        <w:tabs>
          <w:tab w:val="left" w:pos="1985"/>
        </w:tabs>
        <w:spacing w:before="0"/>
        <w:rPr>
          <w:rFonts w:cs="Arial"/>
        </w:rPr>
      </w:pPr>
    </w:p>
    <w:p w:rsidR="00EE4075" w:rsidRDefault="00EE4075" w:rsidP="00EE4075">
      <w:pPr>
        <w:tabs>
          <w:tab w:val="left" w:pos="1985"/>
        </w:tabs>
        <w:spacing w:before="0"/>
      </w:pPr>
      <w:r w:rsidRPr="00C30D59">
        <w:t xml:space="preserve">Osoby oprávněné jednat za </w:t>
      </w:r>
      <w:r>
        <w:t>kupujícího</w:t>
      </w:r>
      <w:r w:rsidRPr="00C30D59">
        <w:t xml:space="preserve"> v rámci uzavřené</w:t>
      </w:r>
      <w:r w:rsidR="00EB5FBA">
        <w:t xml:space="preserve"> kupní</w:t>
      </w:r>
      <w:r w:rsidRPr="00C30D59">
        <w:t xml:space="preserve"> smlouvy:</w:t>
      </w:r>
    </w:p>
    <w:tbl>
      <w:tblPr>
        <w:tblStyle w:val="Mkatabulky"/>
        <w:tblW w:w="0" w:type="auto"/>
        <w:tblInd w:w="108" w:type="dxa"/>
        <w:tblLook w:val="04A0" w:firstRow="1" w:lastRow="0" w:firstColumn="1" w:lastColumn="0" w:noHBand="0" w:noVBand="1"/>
      </w:tblPr>
      <w:tblGrid>
        <w:gridCol w:w="2192"/>
        <w:gridCol w:w="2107"/>
        <w:gridCol w:w="2080"/>
        <w:gridCol w:w="3083"/>
      </w:tblGrid>
      <w:tr w:rsidR="00EE4075" w:rsidRPr="009A21C7" w:rsidTr="00395587">
        <w:trPr>
          <w:trHeight w:val="401"/>
        </w:trPr>
        <w:tc>
          <w:tcPr>
            <w:tcW w:w="2192" w:type="dxa"/>
            <w:vAlign w:val="center"/>
          </w:tcPr>
          <w:p w:rsidR="00EE4075" w:rsidRPr="00A266D9" w:rsidRDefault="00EE4075"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ve věcech:</w:t>
            </w:r>
          </w:p>
        </w:tc>
        <w:tc>
          <w:tcPr>
            <w:tcW w:w="2107" w:type="dxa"/>
            <w:vAlign w:val="center"/>
          </w:tcPr>
          <w:p w:rsidR="00EE4075" w:rsidRPr="00A266D9" w:rsidRDefault="00EE4075"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jméno a příjmení:</w:t>
            </w:r>
          </w:p>
        </w:tc>
        <w:tc>
          <w:tcPr>
            <w:tcW w:w="2080" w:type="dxa"/>
            <w:vAlign w:val="center"/>
          </w:tcPr>
          <w:p w:rsidR="00EE4075" w:rsidRPr="00A266D9" w:rsidRDefault="00EE4075"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telefon:</w:t>
            </w:r>
          </w:p>
        </w:tc>
        <w:tc>
          <w:tcPr>
            <w:tcW w:w="3083" w:type="dxa"/>
            <w:vAlign w:val="center"/>
          </w:tcPr>
          <w:p w:rsidR="00EE4075" w:rsidRPr="00A266D9" w:rsidRDefault="00EE4075"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e-mail:</w:t>
            </w:r>
          </w:p>
        </w:tc>
      </w:tr>
      <w:tr w:rsidR="00A83982" w:rsidRPr="009A21C7" w:rsidTr="001A2925">
        <w:tc>
          <w:tcPr>
            <w:tcW w:w="2192" w:type="dxa"/>
          </w:tcPr>
          <w:p w:rsidR="00A83982" w:rsidRPr="00A266D9" w:rsidRDefault="00A83982" w:rsidP="00282D86">
            <w:pPr>
              <w:overflowPunct w:val="0"/>
              <w:autoSpaceDE w:val="0"/>
              <w:autoSpaceDN w:val="0"/>
              <w:adjustRightInd w:val="0"/>
              <w:textAlignment w:val="baseline"/>
              <w:rPr>
                <w:rFonts w:cs="Arial"/>
                <w:color w:val="000000"/>
                <w:sz w:val="20"/>
                <w:szCs w:val="20"/>
              </w:rPr>
            </w:pPr>
            <w:r w:rsidRPr="00A266D9">
              <w:rPr>
                <w:rFonts w:cs="Arial"/>
                <w:color w:val="000000"/>
                <w:sz w:val="20"/>
                <w:szCs w:val="20"/>
              </w:rPr>
              <w:t>Smluvních</w:t>
            </w:r>
            <w:r>
              <w:rPr>
                <w:rFonts w:cs="Arial"/>
                <w:color w:val="000000"/>
                <w:sz w:val="20"/>
                <w:szCs w:val="20"/>
              </w:rPr>
              <w:t xml:space="preserve"> vyjma oprávnění ke změně či zániku smlouvy  </w:t>
            </w:r>
          </w:p>
        </w:tc>
        <w:tc>
          <w:tcPr>
            <w:tcW w:w="2107" w:type="dxa"/>
            <w:vAlign w:val="center"/>
          </w:tcPr>
          <w:p w:rsidR="00A83982" w:rsidRPr="00A83982" w:rsidRDefault="00A83982" w:rsidP="001A2925">
            <w:pPr>
              <w:jc w:val="left"/>
              <w:rPr>
                <w:sz w:val="20"/>
                <w:szCs w:val="20"/>
              </w:rPr>
            </w:pPr>
            <w:r w:rsidRPr="00A83982">
              <w:rPr>
                <w:sz w:val="20"/>
                <w:szCs w:val="20"/>
              </w:rPr>
              <w:t>Marek Leichman</w:t>
            </w:r>
          </w:p>
          <w:p w:rsidR="00A83982" w:rsidRPr="00A83982" w:rsidRDefault="00A83982" w:rsidP="001A2925">
            <w:pPr>
              <w:jc w:val="left"/>
              <w:rPr>
                <w:sz w:val="20"/>
                <w:szCs w:val="20"/>
              </w:rPr>
            </w:pPr>
            <w:r w:rsidRPr="00A83982">
              <w:rPr>
                <w:sz w:val="20"/>
                <w:szCs w:val="20"/>
              </w:rPr>
              <w:t>Ing Zdeněk Stejskal</w:t>
            </w:r>
          </w:p>
        </w:tc>
        <w:tc>
          <w:tcPr>
            <w:tcW w:w="2080" w:type="dxa"/>
            <w:vAlign w:val="center"/>
          </w:tcPr>
          <w:p w:rsidR="00A83982" w:rsidRPr="00A83982" w:rsidRDefault="00A83982" w:rsidP="001A2925">
            <w:pPr>
              <w:jc w:val="left"/>
              <w:rPr>
                <w:sz w:val="20"/>
                <w:szCs w:val="20"/>
              </w:rPr>
            </w:pPr>
            <w:r w:rsidRPr="00A83982">
              <w:rPr>
                <w:sz w:val="20"/>
                <w:szCs w:val="20"/>
              </w:rPr>
              <w:t>603 519 413</w:t>
            </w:r>
          </w:p>
          <w:p w:rsidR="00A83982" w:rsidRPr="00A83982" w:rsidRDefault="00A83982" w:rsidP="001A2925">
            <w:pPr>
              <w:jc w:val="left"/>
              <w:rPr>
                <w:sz w:val="20"/>
                <w:szCs w:val="20"/>
              </w:rPr>
            </w:pPr>
            <w:r w:rsidRPr="00A83982">
              <w:rPr>
                <w:sz w:val="20"/>
                <w:szCs w:val="20"/>
              </w:rPr>
              <w:t>602 189 599</w:t>
            </w:r>
          </w:p>
        </w:tc>
        <w:tc>
          <w:tcPr>
            <w:tcW w:w="3083" w:type="dxa"/>
            <w:vAlign w:val="center"/>
          </w:tcPr>
          <w:p w:rsidR="00A83982" w:rsidRPr="00A83982" w:rsidRDefault="00470A39" w:rsidP="001A2925">
            <w:pPr>
              <w:jc w:val="left"/>
              <w:rPr>
                <w:rStyle w:val="Hypertextovodkaz"/>
                <w:sz w:val="20"/>
                <w:szCs w:val="20"/>
              </w:rPr>
            </w:pPr>
            <w:hyperlink r:id="rId9" w:history="1">
              <w:r w:rsidR="00A83982" w:rsidRPr="00A83982">
                <w:rPr>
                  <w:rStyle w:val="Hypertextovodkaz"/>
                  <w:sz w:val="20"/>
                  <w:szCs w:val="20"/>
                </w:rPr>
                <w:t>marek.leichman@ceproas.cz</w:t>
              </w:r>
            </w:hyperlink>
          </w:p>
          <w:p w:rsidR="00A83982" w:rsidRPr="00A83982" w:rsidRDefault="00A83982" w:rsidP="001A2925">
            <w:pPr>
              <w:jc w:val="left"/>
              <w:rPr>
                <w:sz w:val="20"/>
                <w:szCs w:val="20"/>
              </w:rPr>
            </w:pPr>
            <w:r w:rsidRPr="00A83982">
              <w:rPr>
                <w:rStyle w:val="Hypertextovodkaz"/>
                <w:sz w:val="20"/>
                <w:szCs w:val="20"/>
              </w:rPr>
              <w:t>zdenek.stejskal@ceproas.cz</w:t>
            </w:r>
          </w:p>
        </w:tc>
      </w:tr>
      <w:tr w:rsidR="00A83982" w:rsidRPr="009A21C7" w:rsidTr="001A2925">
        <w:tc>
          <w:tcPr>
            <w:tcW w:w="2192" w:type="dxa"/>
          </w:tcPr>
          <w:p w:rsidR="00A83982" w:rsidRDefault="00A83982" w:rsidP="00DE3B98">
            <w:pPr>
              <w:overflowPunct w:val="0"/>
              <w:autoSpaceDE w:val="0"/>
              <w:autoSpaceDN w:val="0"/>
              <w:adjustRightInd w:val="0"/>
              <w:textAlignment w:val="baseline"/>
              <w:rPr>
                <w:rFonts w:cs="Arial"/>
                <w:color w:val="000000"/>
                <w:sz w:val="20"/>
                <w:szCs w:val="20"/>
              </w:rPr>
            </w:pPr>
            <w:r w:rsidRPr="00A266D9">
              <w:rPr>
                <w:rFonts w:cs="Arial"/>
                <w:color w:val="000000"/>
                <w:sz w:val="20"/>
                <w:szCs w:val="20"/>
              </w:rPr>
              <w:t>Převzetí</w:t>
            </w:r>
            <w:r>
              <w:rPr>
                <w:rFonts w:cs="Arial"/>
                <w:color w:val="000000"/>
                <w:sz w:val="20"/>
                <w:szCs w:val="20"/>
              </w:rPr>
              <w:t xml:space="preserve"> předmětu koupě</w:t>
            </w:r>
          </w:p>
          <w:p w:rsidR="00A83982" w:rsidRPr="00A83982" w:rsidRDefault="00A83982" w:rsidP="00A83982">
            <w:pPr>
              <w:overflowPunct w:val="0"/>
              <w:autoSpaceDE w:val="0"/>
              <w:autoSpaceDN w:val="0"/>
              <w:adjustRightInd w:val="0"/>
              <w:textAlignment w:val="baseline"/>
              <w:rPr>
                <w:rFonts w:cs="Arial"/>
                <w:color w:val="000000"/>
                <w:sz w:val="20"/>
                <w:szCs w:val="20"/>
              </w:rPr>
            </w:pPr>
            <w:r w:rsidRPr="00A83982">
              <w:rPr>
                <w:rFonts w:cs="Arial"/>
                <w:color w:val="000000"/>
                <w:sz w:val="20"/>
                <w:szCs w:val="20"/>
              </w:rPr>
              <w:t>Sklad Šlapanov</w:t>
            </w:r>
          </w:p>
          <w:p w:rsidR="00A83982" w:rsidRPr="00A83982" w:rsidRDefault="00A83982" w:rsidP="00A83982">
            <w:pPr>
              <w:overflowPunct w:val="0"/>
              <w:autoSpaceDE w:val="0"/>
              <w:autoSpaceDN w:val="0"/>
              <w:adjustRightInd w:val="0"/>
              <w:textAlignment w:val="baseline"/>
              <w:rPr>
                <w:rFonts w:cs="Arial"/>
                <w:color w:val="000000"/>
                <w:sz w:val="20"/>
                <w:szCs w:val="20"/>
              </w:rPr>
            </w:pPr>
            <w:r w:rsidRPr="00A83982">
              <w:rPr>
                <w:rFonts w:cs="Arial"/>
                <w:color w:val="000000"/>
                <w:sz w:val="20"/>
                <w:szCs w:val="20"/>
              </w:rPr>
              <w:t>Sklad Klobouky</w:t>
            </w:r>
          </w:p>
          <w:p w:rsidR="00A83982" w:rsidRPr="00A83982" w:rsidRDefault="00A83982" w:rsidP="00A83982">
            <w:pPr>
              <w:overflowPunct w:val="0"/>
              <w:autoSpaceDE w:val="0"/>
              <w:autoSpaceDN w:val="0"/>
              <w:adjustRightInd w:val="0"/>
              <w:textAlignment w:val="baseline"/>
              <w:rPr>
                <w:rFonts w:cs="Arial"/>
                <w:color w:val="000000"/>
                <w:sz w:val="20"/>
                <w:szCs w:val="20"/>
              </w:rPr>
            </w:pPr>
            <w:r w:rsidRPr="00A83982">
              <w:rPr>
                <w:rFonts w:cs="Arial"/>
                <w:color w:val="000000"/>
                <w:sz w:val="20"/>
                <w:szCs w:val="20"/>
              </w:rPr>
              <w:t>Sklad Cerekvice</w:t>
            </w:r>
          </w:p>
          <w:p w:rsidR="00A83982" w:rsidRPr="00A266D9" w:rsidRDefault="00A83982" w:rsidP="00A83982">
            <w:pPr>
              <w:overflowPunct w:val="0"/>
              <w:autoSpaceDE w:val="0"/>
              <w:autoSpaceDN w:val="0"/>
              <w:adjustRightInd w:val="0"/>
              <w:textAlignment w:val="baseline"/>
              <w:rPr>
                <w:rFonts w:cs="Arial"/>
                <w:color w:val="000000"/>
                <w:sz w:val="20"/>
                <w:szCs w:val="20"/>
              </w:rPr>
            </w:pPr>
            <w:r w:rsidRPr="00A83982">
              <w:rPr>
                <w:rFonts w:cs="Arial"/>
                <w:color w:val="000000"/>
                <w:sz w:val="20"/>
                <w:szCs w:val="20"/>
              </w:rPr>
              <w:t>Sklad Hněvice</w:t>
            </w:r>
          </w:p>
        </w:tc>
        <w:tc>
          <w:tcPr>
            <w:tcW w:w="2107" w:type="dxa"/>
            <w:vAlign w:val="center"/>
          </w:tcPr>
          <w:p w:rsidR="00A83982" w:rsidRPr="00A83982" w:rsidRDefault="00A83982" w:rsidP="001A2925">
            <w:pPr>
              <w:jc w:val="left"/>
              <w:rPr>
                <w:sz w:val="20"/>
                <w:szCs w:val="20"/>
              </w:rPr>
            </w:pPr>
          </w:p>
          <w:p w:rsidR="00A83982" w:rsidRPr="00A83982" w:rsidRDefault="00A83982" w:rsidP="001A2925">
            <w:pPr>
              <w:jc w:val="left"/>
              <w:rPr>
                <w:sz w:val="20"/>
                <w:szCs w:val="20"/>
              </w:rPr>
            </w:pPr>
            <w:r w:rsidRPr="00A83982">
              <w:rPr>
                <w:sz w:val="20"/>
                <w:szCs w:val="20"/>
              </w:rPr>
              <w:t>Sedláček Marcel</w:t>
            </w:r>
          </w:p>
          <w:p w:rsidR="00A83982" w:rsidRPr="00A83982" w:rsidRDefault="00A83982" w:rsidP="001A2925">
            <w:pPr>
              <w:jc w:val="left"/>
              <w:rPr>
                <w:sz w:val="20"/>
                <w:szCs w:val="20"/>
              </w:rPr>
            </w:pPr>
            <w:r w:rsidRPr="00A83982">
              <w:rPr>
                <w:sz w:val="20"/>
                <w:szCs w:val="20"/>
              </w:rPr>
              <w:t>Horáček Marek</w:t>
            </w:r>
          </w:p>
          <w:p w:rsidR="00A83982" w:rsidRPr="00A83982" w:rsidRDefault="00A83982" w:rsidP="001A2925">
            <w:pPr>
              <w:jc w:val="left"/>
              <w:rPr>
                <w:sz w:val="20"/>
                <w:szCs w:val="20"/>
              </w:rPr>
            </w:pPr>
            <w:r w:rsidRPr="00A83982">
              <w:rPr>
                <w:sz w:val="20"/>
                <w:szCs w:val="20"/>
              </w:rPr>
              <w:t>Hýsek Pavel</w:t>
            </w:r>
          </w:p>
          <w:p w:rsidR="00A83982" w:rsidRPr="00A83982" w:rsidRDefault="00A83982" w:rsidP="001A2925">
            <w:pPr>
              <w:jc w:val="left"/>
              <w:rPr>
                <w:sz w:val="20"/>
                <w:szCs w:val="20"/>
              </w:rPr>
            </w:pPr>
            <w:r w:rsidRPr="00A83982">
              <w:rPr>
                <w:sz w:val="20"/>
                <w:szCs w:val="20"/>
              </w:rPr>
              <w:t>Hovorka Miloslav</w:t>
            </w:r>
          </w:p>
        </w:tc>
        <w:tc>
          <w:tcPr>
            <w:tcW w:w="2080" w:type="dxa"/>
            <w:vAlign w:val="center"/>
          </w:tcPr>
          <w:p w:rsidR="00A83982" w:rsidRPr="00A83982" w:rsidRDefault="00A83982" w:rsidP="001A2925">
            <w:pPr>
              <w:jc w:val="left"/>
              <w:rPr>
                <w:sz w:val="20"/>
                <w:szCs w:val="20"/>
              </w:rPr>
            </w:pPr>
          </w:p>
          <w:p w:rsidR="00A83982" w:rsidRPr="00A83982" w:rsidRDefault="00A83982" w:rsidP="001A2925">
            <w:pPr>
              <w:jc w:val="left"/>
              <w:rPr>
                <w:sz w:val="20"/>
                <w:szCs w:val="20"/>
              </w:rPr>
            </w:pPr>
            <w:r w:rsidRPr="00A83982">
              <w:rPr>
                <w:sz w:val="20"/>
                <w:szCs w:val="20"/>
              </w:rPr>
              <w:t>739 240 841</w:t>
            </w:r>
          </w:p>
          <w:p w:rsidR="00A83982" w:rsidRPr="00A83982" w:rsidRDefault="00A83982" w:rsidP="001A2925">
            <w:pPr>
              <w:jc w:val="left"/>
              <w:rPr>
                <w:sz w:val="20"/>
                <w:szCs w:val="20"/>
              </w:rPr>
            </w:pPr>
            <w:r w:rsidRPr="00A83982">
              <w:rPr>
                <w:sz w:val="20"/>
                <w:szCs w:val="20"/>
              </w:rPr>
              <w:t>739 240 369</w:t>
            </w:r>
          </w:p>
          <w:p w:rsidR="00A83982" w:rsidRPr="00A83982" w:rsidRDefault="00A83982" w:rsidP="001A2925">
            <w:pPr>
              <w:jc w:val="left"/>
              <w:rPr>
                <w:sz w:val="20"/>
                <w:szCs w:val="20"/>
              </w:rPr>
            </w:pPr>
            <w:r w:rsidRPr="00A83982">
              <w:rPr>
                <w:sz w:val="20"/>
                <w:szCs w:val="20"/>
              </w:rPr>
              <w:t>724 643 510</w:t>
            </w:r>
          </w:p>
          <w:p w:rsidR="00A83982" w:rsidRPr="00A83982" w:rsidRDefault="00A83982" w:rsidP="001A2925">
            <w:pPr>
              <w:jc w:val="left"/>
              <w:rPr>
                <w:sz w:val="20"/>
                <w:szCs w:val="20"/>
              </w:rPr>
            </w:pPr>
            <w:r w:rsidRPr="00A83982">
              <w:rPr>
                <w:sz w:val="20"/>
                <w:szCs w:val="20"/>
              </w:rPr>
              <w:t>602 207 981</w:t>
            </w:r>
          </w:p>
        </w:tc>
        <w:tc>
          <w:tcPr>
            <w:tcW w:w="3083" w:type="dxa"/>
            <w:vAlign w:val="center"/>
          </w:tcPr>
          <w:p w:rsidR="00A83982" w:rsidRPr="00A83982" w:rsidRDefault="00A83982" w:rsidP="001A2925">
            <w:pPr>
              <w:jc w:val="left"/>
              <w:rPr>
                <w:sz w:val="20"/>
                <w:szCs w:val="20"/>
              </w:rPr>
            </w:pPr>
          </w:p>
          <w:p w:rsidR="00A83982" w:rsidRPr="00A83982" w:rsidRDefault="00470A39" w:rsidP="001A2925">
            <w:pPr>
              <w:jc w:val="left"/>
              <w:rPr>
                <w:sz w:val="20"/>
                <w:szCs w:val="20"/>
              </w:rPr>
            </w:pPr>
            <w:hyperlink r:id="rId10" w:history="1">
              <w:r w:rsidR="00A83982" w:rsidRPr="00A83982">
                <w:rPr>
                  <w:rStyle w:val="Hypertextovodkaz"/>
                  <w:sz w:val="20"/>
                  <w:szCs w:val="20"/>
                </w:rPr>
                <w:t>marcel.sedlacek@ceproas.cz</w:t>
              </w:r>
            </w:hyperlink>
          </w:p>
          <w:p w:rsidR="00A83982" w:rsidRPr="00A83982" w:rsidRDefault="00470A39" w:rsidP="001A2925">
            <w:pPr>
              <w:jc w:val="left"/>
              <w:rPr>
                <w:rStyle w:val="Hypertextovodkaz"/>
                <w:sz w:val="20"/>
                <w:szCs w:val="20"/>
              </w:rPr>
            </w:pPr>
            <w:hyperlink r:id="rId11" w:history="1">
              <w:r w:rsidR="00A83982" w:rsidRPr="00A83982">
                <w:rPr>
                  <w:rStyle w:val="Hypertextovodkaz"/>
                  <w:sz w:val="20"/>
                  <w:szCs w:val="20"/>
                </w:rPr>
                <w:t>marek.horacek@ceproas.cz</w:t>
              </w:r>
            </w:hyperlink>
          </w:p>
          <w:p w:rsidR="00A83982" w:rsidRPr="00A83982" w:rsidRDefault="00A83982" w:rsidP="001A2925">
            <w:pPr>
              <w:jc w:val="left"/>
              <w:rPr>
                <w:rStyle w:val="Hypertextovodkaz"/>
                <w:sz w:val="20"/>
                <w:szCs w:val="20"/>
              </w:rPr>
            </w:pPr>
            <w:r w:rsidRPr="00A83982">
              <w:rPr>
                <w:rStyle w:val="Hypertextovodkaz"/>
                <w:sz w:val="20"/>
                <w:szCs w:val="20"/>
              </w:rPr>
              <w:t>pavel.hysek@ceproas.cz</w:t>
            </w:r>
          </w:p>
          <w:p w:rsidR="00A83982" w:rsidRPr="00A83982" w:rsidRDefault="00470A39" w:rsidP="001A2925">
            <w:pPr>
              <w:jc w:val="left"/>
              <w:rPr>
                <w:sz w:val="20"/>
                <w:szCs w:val="20"/>
              </w:rPr>
            </w:pPr>
            <w:hyperlink r:id="rId12" w:history="1">
              <w:r w:rsidR="00A83982" w:rsidRPr="00A83982">
                <w:rPr>
                  <w:rStyle w:val="Hypertextovodkaz"/>
                  <w:sz w:val="20"/>
                  <w:szCs w:val="20"/>
                </w:rPr>
                <w:t>miloslav.hovorka@ceproas.cz</w:t>
              </w:r>
            </w:hyperlink>
            <w:r w:rsidR="00A83982" w:rsidRPr="00A83982">
              <w:rPr>
                <w:sz w:val="20"/>
                <w:szCs w:val="20"/>
              </w:rPr>
              <w:t xml:space="preserve"> </w:t>
            </w:r>
          </w:p>
        </w:tc>
      </w:tr>
    </w:tbl>
    <w:p w:rsidR="006E2303" w:rsidRDefault="006B3E86" w:rsidP="0005475E">
      <w:pPr>
        <w:tabs>
          <w:tab w:val="left" w:pos="1985"/>
        </w:tabs>
        <w:spacing w:before="0"/>
      </w:pPr>
      <w:r>
        <w:t xml:space="preserve"> </w:t>
      </w:r>
      <w:r w:rsidR="006E2303">
        <w:t>(dále jen „</w:t>
      </w:r>
      <w:r w:rsidR="006E2303" w:rsidRPr="00395587">
        <w:rPr>
          <w:b/>
        </w:rPr>
        <w:t>kupující</w:t>
      </w:r>
      <w:r w:rsidR="006E2303">
        <w:t>“)</w:t>
      </w:r>
    </w:p>
    <w:p w:rsidR="006E2303" w:rsidRDefault="006E2303" w:rsidP="006E2303">
      <w:r>
        <w:t>a</w:t>
      </w:r>
    </w:p>
    <w:p w:rsidR="0096397C" w:rsidRDefault="0096397C" w:rsidP="006E2303"/>
    <w:p w:rsidR="000745BE" w:rsidRDefault="000745BE" w:rsidP="00C146E8">
      <w:pPr>
        <w:tabs>
          <w:tab w:val="left" w:pos="1985"/>
        </w:tabs>
        <w:spacing w:before="0"/>
        <w:rPr>
          <w:rFonts w:cs="Arial"/>
          <w:b/>
        </w:rPr>
      </w:pPr>
      <w:r>
        <w:rPr>
          <w:rFonts w:cs="Arial"/>
          <w:b/>
        </w:rPr>
        <w:t>[</w:t>
      </w:r>
      <w:r w:rsidRPr="00395587">
        <w:rPr>
          <w:rFonts w:cs="Arial"/>
          <w:b/>
          <w:highlight w:val="yellow"/>
        </w:rPr>
        <w:t>b</w:t>
      </w:r>
      <w:r w:rsidR="00EB5FBA" w:rsidRPr="00395587">
        <w:rPr>
          <w:rFonts w:cs="Arial"/>
          <w:b/>
          <w:highlight w:val="yellow"/>
        </w:rPr>
        <w:t>ude doplněno jméno a příjmení/n</w:t>
      </w:r>
      <w:r w:rsidRPr="00395587">
        <w:rPr>
          <w:rFonts w:cs="Arial"/>
          <w:b/>
          <w:highlight w:val="yellow"/>
        </w:rPr>
        <w:t>ázev/obchodní firma</w:t>
      </w:r>
      <w:r w:rsidR="00DD4CB5">
        <w:rPr>
          <w:rFonts w:cs="Arial"/>
          <w:b/>
        </w:rPr>
        <w:t>]</w:t>
      </w:r>
    </w:p>
    <w:p w:rsidR="006E2303" w:rsidRDefault="006E2303" w:rsidP="00395587">
      <w:pPr>
        <w:tabs>
          <w:tab w:val="left" w:pos="1985"/>
        </w:tabs>
        <w:spacing w:before="0"/>
        <w:ind w:left="2840" w:hanging="2840"/>
      </w:pPr>
      <w:r>
        <w:t>se sídlem</w:t>
      </w:r>
      <w:r w:rsidR="000745BE">
        <w:t>/místem podnikání</w:t>
      </w:r>
      <w:r>
        <w:t xml:space="preserve">: </w:t>
      </w:r>
      <w:r w:rsidR="0005475E">
        <w:tab/>
      </w:r>
      <w:r w:rsidR="000745BE">
        <w:rPr>
          <w:rFonts w:cs="Arial"/>
        </w:rPr>
        <w:t>[</w:t>
      </w:r>
      <w:r w:rsidR="000745BE" w:rsidRPr="00395587">
        <w:rPr>
          <w:highlight w:val="yellow"/>
        </w:rPr>
        <w:t xml:space="preserve">bude doplněno – sídlo u právnické osoby; místo podnikání u </w:t>
      </w:r>
      <w:proofErr w:type="gramStart"/>
      <w:r w:rsidR="000745BE" w:rsidRPr="00395587">
        <w:rPr>
          <w:highlight w:val="yellow"/>
        </w:rPr>
        <w:t>právnické  osoby</w:t>
      </w:r>
      <w:proofErr w:type="gramEnd"/>
      <w:r w:rsidR="000745BE" w:rsidRPr="00395587">
        <w:rPr>
          <w:highlight w:val="yellow"/>
        </w:rPr>
        <w:t xml:space="preserve">; </w:t>
      </w:r>
      <w:r w:rsidR="000D0C5C" w:rsidRPr="00395587">
        <w:rPr>
          <w:highlight w:val="yellow"/>
        </w:rPr>
        <w:t>nepouži</w:t>
      </w:r>
      <w:r w:rsidR="000D0C5C">
        <w:rPr>
          <w:highlight w:val="yellow"/>
        </w:rPr>
        <w:t>tý</w:t>
      </w:r>
      <w:r w:rsidR="000745BE" w:rsidRPr="00395587">
        <w:rPr>
          <w:highlight w:val="yellow"/>
        </w:rPr>
        <w:t xml:space="preserve"> termín odstraňte</w:t>
      </w:r>
      <w:r w:rsidR="000745BE">
        <w:t xml:space="preserve"> </w:t>
      </w:r>
      <w:r w:rsidR="000745BE">
        <w:rPr>
          <w:rFonts w:cs="Arial"/>
        </w:rPr>
        <w:t>]</w:t>
      </w:r>
      <w:r>
        <w:tab/>
        <w:t xml:space="preserve">     </w:t>
      </w:r>
    </w:p>
    <w:p w:rsidR="0005475E" w:rsidRDefault="006E2303" w:rsidP="0005475E">
      <w:pPr>
        <w:tabs>
          <w:tab w:val="left" w:pos="1985"/>
        </w:tabs>
        <w:spacing w:before="0"/>
      </w:pPr>
      <w:r>
        <w:t>IČ</w:t>
      </w:r>
      <w:r w:rsidR="000745BE">
        <w:t>O</w:t>
      </w:r>
      <w:r>
        <w:t>:</w:t>
      </w:r>
      <w:r w:rsidR="0005475E">
        <w:tab/>
      </w:r>
      <w:r w:rsidR="000745BE">
        <w:rPr>
          <w:rFonts w:cs="Arial"/>
        </w:rPr>
        <w:t>[</w:t>
      </w:r>
      <w:r w:rsidR="000745BE" w:rsidRPr="00395587">
        <w:rPr>
          <w:rFonts w:cs="Arial"/>
          <w:highlight w:val="yellow"/>
        </w:rPr>
        <w:t>bude doplněno</w:t>
      </w:r>
      <w:r w:rsidR="000745BE">
        <w:rPr>
          <w:rFonts w:cs="Arial"/>
        </w:rPr>
        <w:t>]</w:t>
      </w:r>
    </w:p>
    <w:p w:rsidR="0005475E" w:rsidRDefault="006E2303" w:rsidP="0005475E">
      <w:pPr>
        <w:tabs>
          <w:tab w:val="left" w:pos="1985"/>
        </w:tabs>
        <w:spacing w:before="0"/>
      </w:pPr>
      <w:r>
        <w:t>DIČ:</w:t>
      </w:r>
      <w:r w:rsidR="0005475E">
        <w:tab/>
      </w:r>
      <w:r w:rsidR="000745BE">
        <w:rPr>
          <w:rFonts w:cs="Arial"/>
        </w:rPr>
        <w:t>[</w:t>
      </w:r>
      <w:r w:rsidR="000745BE" w:rsidRPr="00395587">
        <w:rPr>
          <w:rFonts w:cs="Arial"/>
          <w:highlight w:val="yellow"/>
        </w:rPr>
        <w:t>bude doplněno</w:t>
      </w:r>
      <w:r w:rsidR="000745BE">
        <w:rPr>
          <w:rFonts w:cs="Arial"/>
        </w:rPr>
        <w:t>]</w:t>
      </w:r>
    </w:p>
    <w:p w:rsidR="006E2303" w:rsidRDefault="006E2303" w:rsidP="0005475E">
      <w:pPr>
        <w:tabs>
          <w:tab w:val="left" w:pos="1985"/>
        </w:tabs>
        <w:spacing w:before="0"/>
      </w:pPr>
      <w:r>
        <w:t>č.</w:t>
      </w:r>
      <w:r w:rsidR="0005475E">
        <w:t xml:space="preserve"> </w:t>
      </w:r>
      <w:r>
        <w:t>účtu:</w:t>
      </w:r>
      <w:r w:rsidR="0005475E">
        <w:tab/>
      </w:r>
      <w:r w:rsidR="000745BE">
        <w:rPr>
          <w:rFonts w:cs="Arial"/>
        </w:rPr>
        <w:t>[</w:t>
      </w:r>
      <w:r w:rsidR="000745BE" w:rsidRPr="00395587">
        <w:rPr>
          <w:rFonts w:cs="Arial"/>
          <w:highlight w:val="yellow"/>
        </w:rPr>
        <w:t>bude doplněno</w:t>
      </w:r>
      <w:r w:rsidR="000745BE">
        <w:rPr>
          <w:rFonts w:cs="Arial"/>
        </w:rPr>
        <w:t>]</w:t>
      </w:r>
    </w:p>
    <w:p w:rsidR="006E2303" w:rsidRDefault="00F90398" w:rsidP="00395587">
      <w:pPr>
        <w:tabs>
          <w:tab w:val="left" w:pos="1985"/>
        </w:tabs>
        <w:spacing w:before="0"/>
        <w:ind w:left="852" w:hanging="852"/>
      </w:pPr>
      <w:r>
        <w:t>Spisová značka</w:t>
      </w:r>
      <w:r w:rsidR="006E2303">
        <w:t>:</w:t>
      </w:r>
      <w:r w:rsidR="00EB5FBA">
        <w:tab/>
      </w:r>
      <w:r w:rsidR="006E2303">
        <w:tab/>
      </w:r>
      <w:r w:rsidR="000745BE">
        <w:rPr>
          <w:rFonts w:cs="Arial"/>
        </w:rPr>
        <w:t>[</w:t>
      </w:r>
      <w:r w:rsidR="000745BE" w:rsidRPr="00395587">
        <w:rPr>
          <w:rFonts w:cs="Arial"/>
          <w:highlight w:val="yellow"/>
        </w:rPr>
        <w:t>bude doplněno</w:t>
      </w:r>
      <w:r w:rsidR="000745BE">
        <w:rPr>
          <w:rFonts w:cs="Arial"/>
        </w:rPr>
        <w:t xml:space="preserve">] </w:t>
      </w:r>
      <w:r w:rsidR="00C146E8" w:rsidRPr="00C146E8">
        <w:t xml:space="preserve">vedená u </w:t>
      </w:r>
      <w:r w:rsidR="000745BE">
        <w:rPr>
          <w:rFonts w:cs="Arial"/>
        </w:rPr>
        <w:t>[</w:t>
      </w:r>
      <w:r w:rsidR="000745BE" w:rsidRPr="00395587">
        <w:rPr>
          <w:rFonts w:cs="Arial"/>
          <w:highlight w:val="yellow"/>
        </w:rPr>
        <w:t>bude doplněno</w:t>
      </w:r>
      <w:r w:rsidR="000745BE">
        <w:rPr>
          <w:rFonts w:cs="Arial"/>
        </w:rPr>
        <w:t>]</w:t>
      </w:r>
      <w:r w:rsidR="00C146E8" w:rsidRPr="00C146E8">
        <w:t xml:space="preserve">soudu v </w:t>
      </w:r>
      <w:r w:rsidR="000745BE">
        <w:rPr>
          <w:rFonts w:cs="Arial"/>
        </w:rPr>
        <w:t>[</w:t>
      </w:r>
      <w:r w:rsidR="000745BE" w:rsidRPr="00395587">
        <w:rPr>
          <w:rFonts w:cs="Arial"/>
          <w:highlight w:val="yellow"/>
        </w:rPr>
        <w:t>bude doplněno</w:t>
      </w:r>
      <w:r w:rsidR="000745BE">
        <w:rPr>
          <w:rFonts w:cs="Arial"/>
        </w:rPr>
        <w:t>]</w:t>
      </w:r>
      <w:r w:rsidR="00EB5FBA" w:rsidRPr="00EB5FBA">
        <w:rPr>
          <w:highlight w:val="yellow"/>
        </w:rPr>
        <w:t xml:space="preserve"> </w:t>
      </w:r>
      <w:r w:rsidR="00EB5FBA">
        <w:rPr>
          <w:rFonts w:cs="Arial"/>
          <w:highlight w:val="yellow"/>
        </w:rPr>
        <w:t xml:space="preserve">[ pouze </w:t>
      </w:r>
      <w:r w:rsidR="00EB5FBA" w:rsidRPr="00395587">
        <w:rPr>
          <w:i/>
          <w:highlight w:val="yellow"/>
        </w:rPr>
        <w:t xml:space="preserve">u </w:t>
      </w:r>
      <w:r w:rsidR="00EB5FBA">
        <w:rPr>
          <w:i/>
          <w:highlight w:val="yellow"/>
        </w:rPr>
        <w:t xml:space="preserve"> </w:t>
      </w:r>
      <w:r w:rsidR="00EB5FBA">
        <w:rPr>
          <w:i/>
          <w:highlight w:val="yellow"/>
        </w:rPr>
        <w:br/>
        <w:t xml:space="preserve"> </w:t>
      </w:r>
      <w:r w:rsidR="00EB5FBA">
        <w:rPr>
          <w:i/>
          <w:highlight w:val="yellow"/>
        </w:rPr>
        <w:tab/>
      </w:r>
      <w:r w:rsidR="00EB5FBA" w:rsidRPr="00395587">
        <w:rPr>
          <w:i/>
          <w:highlight w:val="yellow"/>
        </w:rPr>
        <w:t xml:space="preserve">právnické   </w:t>
      </w:r>
      <w:r w:rsidR="00EB5FBA" w:rsidRPr="00395587">
        <w:rPr>
          <w:i/>
          <w:highlight w:val="yellow"/>
        </w:rPr>
        <w:tab/>
        <w:t>osoby</w:t>
      </w:r>
      <w:r w:rsidR="00EB5FBA">
        <w:rPr>
          <w:rFonts w:cs="Arial"/>
          <w:highlight w:val="yellow"/>
        </w:rPr>
        <w:t>]</w:t>
      </w:r>
      <w:r w:rsidR="00EB5FBA" w:rsidRPr="008B0723">
        <w:rPr>
          <w:highlight w:val="yellow"/>
        </w:rPr>
        <w:t>;</w:t>
      </w:r>
    </w:p>
    <w:p w:rsidR="00C146E8" w:rsidRDefault="000745BE" w:rsidP="000745BE">
      <w:pPr>
        <w:tabs>
          <w:tab w:val="left" w:pos="1985"/>
        </w:tabs>
        <w:spacing w:before="0"/>
      </w:pPr>
      <w:r>
        <w:t>zastoupená</w:t>
      </w:r>
      <w:r w:rsidR="00551B51">
        <w:t>:</w:t>
      </w:r>
      <w:r w:rsidR="00062BE7">
        <w:tab/>
      </w:r>
      <w:r>
        <w:rPr>
          <w:rFonts w:cs="Arial"/>
        </w:rPr>
        <w:t>[</w:t>
      </w:r>
      <w:r w:rsidRPr="00395587">
        <w:rPr>
          <w:rFonts w:cs="Arial"/>
          <w:highlight w:val="yellow"/>
        </w:rPr>
        <w:t>bude doplněno</w:t>
      </w:r>
      <w:r>
        <w:rPr>
          <w:rFonts w:cs="Arial"/>
        </w:rPr>
        <w:t>]</w:t>
      </w:r>
    </w:p>
    <w:p w:rsidR="000F558F" w:rsidRDefault="000F558F" w:rsidP="000F558F">
      <w:r w:rsidRPr="00C30D59">
        <w:t xml:space="preserve">Osoby oprávněné jednat za </w:t>
      </w:r>
      <w:r>
        <w:t>prodávajícího v rámci uzavřené smlouvy</w:t>
      </w:r>
      <w:r w:rsidRPr="00C30D59">
        <w:t>:</w:t>
      </w:r>
    </w:p>
    <w:tbl>
      <w:tblPr>
        <w:tblStyle w:val="Mkatabulky"/>
        <w:tblW w:w="0" w:type="auto"/>
        <w:tblLook w:val="04A0" w:firstRow="1" w:lastRow="0" w:firstColumn="1" w:lastColumn="0" w:noHBand="0" w:noVBand="1"/>
      </w:tblPr>
      <w:tblGrid>
        <w:gridCol w:w="2660"/>
        <w:gridCol w:w="2410"/>
        <w:gridCol w:w="1839"/>
        <w:gridCol w:w="2303"/>
      </w:tblGrid>
      <w:tr w:rsidR="000F558F" w:rsidRPr="009A21C7" w:rsidTr="00282D86">
        <w:trPr>
          <w:trHeight w:val="438"/>
        </w:trPr>
        <w:tc>
          <w:tcPr>
            <w:tcW w:w="2660" w:type="dxa"/>
            <w:vAlign w:val="center"/>
          </w:tcPr>
          <w:p w:rsidR="000F558F" w:rsidRPr="00A266D9" w:rsidRDefault="000F558F"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ve věcech:</w:t>
            </w:r>
          </w:p>
        </w:tc>
        <w:tc>
          <w:tcPr>
            <w:tcW w:w="2410" w:type="dxa"/>
            <w:vAlign w:val="center"/>
          </w:tcPr>
          <w:p w:rsidR="000F558F" w:rsidRPr="00A266D9" w:rsidRDefault="000F558F"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jméno a příjmení:</w:t>
            </w:r>
          </w:p>
        </w:tc>
        <w:tc>
          <w:tcPr>
            <w:tcW w:w="1839" w:type="dxa"/>
            <w:vAlign w:val="center"/>
          </w:tcPr>
          <w:p w:rsidR="000F558F" w:rsidRPr="00A266D9" w:rsidRDefault="000F558F"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telefon:</w:t>
            </w:r>
          </w:p>
        </w:tc>
        <w:tc>
          <w:tcPr>
            <w:tcW w:w="2303" w:type="dxa"/>
            <w:vAlign w:val="center"/>
          </w:tcPr>
          <w:p w:rsidR="000F558F" w:rsidRPr="00A266D9" w:rsidRDefault="000F558F" w:rsidP="00282D86">
            <w:pPr>
              <w:overflowPunct w:val="0"/>
              <w:autoSpaceDE w:val="0"/>
              <w:autoSpaceDN w:val="0"/>
              <w:adjustRightInd w:val="0"/>
              <w:jc w:val="center"/>
              <w:textAlignment w:val="baseline"/>
              <w:rPr>
                <w:rFonts w:cs="Arial"/>
                <w:color w:val="000000"/>
                <w:sz w:val="20"/>
                <w:szCs w:val="20"/>
              </w:rPr>
            </w:pPr>
            <w:r w:rsidRPr="00A266D9">
              <w:rPr>
                <w:rFonts w:cs="Arial"/>
                <w:color w:val="000000"/>
                <w:sz w:val="20"/>
                <w:szCs w:val="20"/>
              </w:rPr>
              <w:t>e-mail:</w:t>
            </w:r>
          </w:p>
        </w:tc>
      </w:tr>
      <w:tr w:rsidR="00EB5FBA" w:rsidRPr="009A21C7" w:rsidTr="00282D86">
        <w:tc>
          <w:tcPr>
            <w:tcW w:w="2660" w:type="dxa"/>
          </w:tcPr>
          <w:p w:rsidR="00EB5FBA" w:rsidRPr="00A266D9" w:rsidRDefault="00EB5FBA" w:rsidP="00282D86">
            <w:pPr>
              <w:overflowPunct w:val="0"/>
              <w:autoSpaceDE w:val="0"/>
              <w:autoSpaceDN w:val="0"/>
              <w:adjustRightInd w:val="0"/>
              <w:textAlignment w:val="baseline"/>
              <w:rPr>
                <w:rFonts w:cs="Arial"/>
                <w:color w:val="000000"/>
                <w:sz w:val="20"/>
                <w:szCs w:val="20"/>
              </w:rPr>
            </w:pPr>
            <w:r w:rsidRPr="00A266D9">
              <w:rPr>
                <w:rFonts w:cs="Arial"/>
                <w:color w:val="000000"/>
                <w:sz w:val="20"/>
                <w:szCs w:val="20"/>
              </w:rPr>
              <w:t>smluvních</w:t>
            </w:r>
          </w:p>
        </w:tc>
        <w:tc>
          <w:tcPr>
            <w:tcW w:w="2410" w:type="dxa"/>
          </w:tcPr>
          <w:p w:rsidR="00EB5FBA" w:rsidRPr="00AE69BB" w:rsidRDefault="00EB5FBA" w:rsidP="00282D86">
            <w:pPr>
              <w:overflowPunct w:val="0"/>
              <w:autoSpaceDE w:val="0"/>
              <w:autoSpaceDN w:val="0"/>
              <w:adjustRightInd w:val="0"/>
              <w:textAlignment w:val="baseline"/>
              <w:rPr>
                <w:sz w:val="20"/>
                <w:szCs w:val="20"/>
              </w:rPr>
            </w:pPr>
            <w:r w:rsidRPr="004D6538">
              <w:rPr>
                <w:rFonts w:cs="Arial"/>
              </w:rPr>
              <w:t>[</w:t>
            </w:r>
            <w:r w:rsidRPr="004D6538">
              <w:rPr>
                <w:rFonts w:cs="Arial"/>
                <w:highlight w:val="yellow"/>
              </w:rPr>
              <w:t>bude doplněno</w:t>
            </w:r>
            <w:r w:rsidRPr="004D6538">
              <w:rPr>
                <w:rFonts w:cs="Arial"/>
              </w:rPr>
              <w:t>]</w:t>
            </w:r>
          </w:p>
        </w:tc>
        <w:tc>
          <w:tcPr>
            <w:tcW w:w="1839" w:type="dxa"/>
          </w:tcPr>
          <w:p w:rsidR="00EB5FBA" w:rsidRPr="00AE69BB" w:rsidRDefault="00EB5FBA" w:rsidP="00282D86">
            <w:pPr>
              <w:overflowPunct w:val="0"/>
              <w:autoSpaceDE w:val="0"/>
              <w:autoSpaceDN w:val="0"/>
              <w:adjustRightInd w:val="0"/>
              <w:textAlignment w:val="baseline"/>
              <w:rPr>
                <w:sz w:val="20"/>
                <w:szCs w:val="20"/>
              </w:rPr>
            </w:pPr>
            <w:r w:rsidRPr="004D6538">
              <w:rPr>
                <w:rFonts w:cs="Arial"/>
              </w:rPr>
              <w:t>[</w:t>
            </w:r>
            <w:r w:rsidRPr="004D6538">
              <w:rPr>
                <w:rFonts w:cs="Arial"/>
                <w:highlight w:val="yellow"/>
              </w:rPr>
              <w:t>bude doplněno</w:t>
            </w:r>
            <w:r w:rsidRPr="004D6538">
              <w:rPr>
                <w:rFonts w:cs="Arial"/>
              </w:rPr>
              <w:t>]</w:t>
            </w:r>
          </w:p>
        </w:tc>
        <w:tc>
          <w:tcPr>
            <w:tcW w:w="2303" w:type="dxa"/>
          </w:tcPr>
          <w:p w:rsidR="00EB5FBA" w:rsidRPr="00AE69BB" w:rsidRDefault="00EB5FBA" w:rsidP="00282D86">
            <w:pPr>
              <w:overflowPunct w:val="0"/>
              <w:autoSpaceDE w:val="0"/>
              <w:autoSpaceDN w:val="0"/>
              <w:adjustRightInd w:val="0"/>
              <w:textAlignment w:val="baseline"/>
              <w:rPr>
                <w:sz w:val="20"/>
                <w:szCs w:val="20"/>
              </w:rPr>
            </w:pPr>
            <w:r w:rsidRPr="004D6538">
              <w:rPr>
                <w:rFonts w:cs="Arial"/>
              </w:rPr>
              <w:t>[</w:t>
            </w:r>
            <w:r w:rsidRPr="004D6538">
              <w:rPr>
                <w:rFonts w:cs="Arial"/>
                <w:highlight w:val="yellow"/>
              </w:rPr>
              <w:t>bude doplněno</w:t>
            </w:r>
            <w:r w:rsidRPr="004D6538">
              <w:rPr>
                <w:rFonts w:cs="Arial"/>
              </w:rPr>
              <w:t>]</w:t>
            </w:r>
          </w:p>
        </w:tc>
      </w:tr>
      <w:tr w:rsidR="00EB5FBA" w:rsidRPr="009A21C7" w:rsidTr="00282D86">
        <w:tc>
          <w:tcPr>
            <w:tcW w:w="2660" w:type="dxa"/>
          </w:tcPr>
          <w:p w:rsidR="00EB5FBA" w:rsidRPr="00A266D9" w:rsidRDefault="00EB5FBA" w:rsidP="00282D86">
            <w:pPr>
              <w:overflowPunct w:val="0"/>
              <w:autoSpaceDE w:val="0"/>
              <w:autoSpaceDN w:val="0"/>
              <w:adjustRightInd w:val="0"/>
              <w:textAlignment w:val="baseline"/>
              <w:rPr>
                <w:rFonts w:cs="Arial"/>
                <w:color w:val="000000"/>
                <w:sz w:val="20"/>
                <w:szCs w:val="20"/>
              </w:rPr>
            </w:pPr>
            <w:r w:rsidRPr="00A266D9">
              <w:rPr>
                <w:rFonts w:cs="Arial"/>
                <w:color w:val="000000"/>
                <w:sz w:val="20"/>
                <w:szCs w:val="20"/>
              </w:rPr>
              <w:t>předání</w:t>
            </w:r>
            <w:r>
              <w:rPr>
                <w:rFonts w:cs="Arial"/>
                <w:color w:val="000000"/>
                <w:sz w:val="20"/>
                <w:szCs w:val="20"/>
              </w:rPr>
              <w:t xml:space="preserve"> předmětu koupě</w:t>
            </w:r>
          </w:p>
        </w:tc>
        <w:tc>
          <w:tcPr>
            <w:tcW w:w="2410" w:type="dxa"/>
          </w:tcPr>
          <w:p w:rsidR="00EB5FBA" w:rsidRPr="00AE69BB" w:rsidRDefault="00EB5FBA" w:rsidP="00282D86">
            <w:pPr>
              <w:overflowPunct w:val="0"/>
              <w:autoSpaceDE w:val="0"/>
              <w:autoSpaceDN w:val="0"/>
              <w:adjustRightInd w:val="0"/>
              <w:textAlignment w:val="baseline"/>
              <w:rPr>
                <w:sz w:val="20"/>
                <w:szCs w:val="20"/>
              </w:rPr>
            </w:pPr>
            <w:r w:rsidRPr="004D6538">
              <w:rPr>
                <w:rFonts w:cs="Arial"/>
              </w:rPr>
              <w:t>[</w:t>
            </w:r>
            <w:r w:rsidRPr="004D6538">
              <w:rPr>
                <w:rFonts w:cs="Arial"/>
                <w:highlight w:val="yellow"/>
              </w:rPr>
              <w:t>bude doplněno</w:t>
            </w:r>
            <w:r w:rsidRPr="004D6538">
              <w:rPr>
                <w:rFonts w:cs="Arial"/>
              </w:rPr>
              <w:t>]</w:t>
            </w:r>
          </w:p>
        </w:tc>
        <w:tc>
          <w:tcPr>
            <w:tcW w:w="1839" w:type="dxa"/>
          </w:tcPr>
          <w:p w:rsidR="00EB5FBA" w:rsidRPr="00AE69BB" w:rsidRDefault="00EB5FBA" w:rsidP="00282D86">
            <w:pPr>
              <w:overflowPunct w:val="0"/>
              <w:autoSpaceDE w:val="0"/>
              <w:autoSpaceDN w:val="0"/>
              <w:adjustRightInd w:val="0"/>
              <w:textAlignment w:val="baseline"/>
              <w:rPr>
                <w:sz w:val="20"/>
                <w:szCs w:val="20"/>
              </w:rPr>
            </w:pPr>
            <w:r w:rsidRPr="004D6538">
              <w:rPr>
                <w:rFonts w:cs="Arial"/>
              </w:rPr>
              <w:t>[</w:t>
            </w:r>
            <w:r w:rsidRPr="004D6538">
              <w:rPr>
                <w:rFonts w:cs="Arial"/>
                <w:highlight w:val="yellow"/>
              </w:rPr>
              <w:t>bude doplněno</w:t>
            </w:r>
            <w:r w:rsidRPr="004D6538">
              <w:rPr>
                <w:rFonts w:cs="Arial"/>
              </w:rPr>
              <w:t>]</w:t>
            </w:r>
          </w:p>
        </w:tc>
        <w:tc>
          <w:tcPr>
            <w:tcW w:w="2303" w:type="dxa"/>
          </w:tcPr>
          <w:p w:rsidR="00EB5FBA" w:rsidRPr="00AE69BB" w:rsidRDefault="00EB5FBA" w:rsidP="00282D86">
            <w:pPr>
              <w:overflowPunct w:val="0"/>
              <w:autoSpaceDE w:val="0"/>
              <w:autoSpaceDN w:val="0"/>
              <w:adjustRightInd w:val="0"/>
              <w:textAlignment w:val="baseline"/>
              <w:rPr>
                <w:sz w:val="20"/>
                <w:szCs w:val="20"/>
              </w:rPr>
            </w:pPr>
            <w:r w:rsidRPr="004D6538">
              <w:rPr>
                <w:rFonts w:cs="Arial"/>
              </w:rPr>
              <w:t>[</w:t>
            </w:r>
            <w:r w:rsidRPr="004D6538">
              <w:rPr>
                <w:rFonts w:cs="Arial"/>
                <w:highlight w:val="yellow"/>
              </w:rPr>
              <w:t>bude doplněno</w:t>
            </w:r>
            <w:r w:rsidRPr="004D6538">
              <w:rPr>
                <w:rFonts w:cs="Arial"/>
              </w:rPr>
              <w:t>]</w:t>
            </w:r>
          </w:p>
        </w:tc>
      </w:tr>
    </w:tbl>
    <w:p w:rsidR="0005475E" w:rsidRDefault="0005475E" w:rsidP="00395587">
      <w:pPr>
        <w:tabs>
          <w:tab w:val="left" w:pos="1985"/>
          <w:tab w:val="left" w:pos="7944"/>
        </w:tabs>
        <w:spacing w:before="0"/>
      </w:pPr>
    </w:p>
    <w:p w:rsidR="006E2303" w:rsidRDefault="006E2303" w:rsidP="0005475E">
      <w:pPr>
        <w:tabs>
          <w:tab w:val="left" w:pos="1985"/>
        </w:tabs>
        <w:spacing w:before="0"/>
      </w:pPr>
      <w:r>
        <w:t>(dále jen „</w:t>
      </w:r>
      <w:r w:rsidRPr="00395587">
        <w:rPr>
          <w:b/>
        </w:rPr>
        <w:t>prodávající“</w:t>
      </w:r>
      <w:r>
        <w:t>)</w:t>
      </w:r>
    </w:p>
    <w:p w:rsidR="006E2303" w:rsidRDefault="006E2303" w:rsidP="006E2303">
      <w:r w:rsidRPr="008A1EE3">
        <w:t>Kupující a prodávající (dále též</w:t>
      </w:r>
      <w:r w:rsidR="000F558F" w:rsidRPr="008A1EE3">
        <w:t xml:space="preserve"> jen</w:t>
      </w:r>
      <w:r w:rsidRPr="008A1EE3">
        <w:t xml:space="preserve"> „</w:t>
      </w:r>
      <w:r w:rsidRPr="008A1EE3">
        <w:rPr>
          <w:b/>
          <w:i/>
        </w:rPr>
        <w:t>smluvní strany</w:t>
      </w:r>
      <w:r w:rsidRPr="008A1EE3">
        <w:t>“</w:t>
      </w:r>
      <w:r w:rsidR="00EB5FBA" w:rsidRPr="008A1EE3">
        <w:t xml:space="preserve"> a samostatně „</w:t>
      </w:r>
      <w:r w:rsidR="00EB5FBA" w:rsidRPr="008A1EE3">
        <w:rPr>
          <w:b/>
          <w:i/>
        </w:rPr>
        <w:t>smluvní strana“</w:t>
      </w:r>
      <w:r w:rsidRPr="008A1EE3">
        <w:t>) níže uvedeného dne, měsíce a roku uzavírají na základě</w:t>
      </w:r>
      <w:r w:rsidR="001A2925" w:rsidRPr="008A1EE3">
        <w:t xml:space="preserve"> zadávacího </w:t>
      </w:r>
      <w:r w:rsidRPr="008A1EE3">
        <w:t>řízení vyhlášeného kupujícím dne</w:t>
      </w:r>
      <w:r w:rsidR="00627D39" w:rsidRPr="008A1EE3">
        <w:t xml:space="preserve"> </w:t>
      </w:r>
      <w:r w:rsidR="00EE4075" w:rsidRPr="008A1EE3">
        <w:rPr>
          <w:rFonts w:cs="Arial"/>
        </w:rPr>
        <w:t xml:space="preserve">[bude doplněno] </w:t>
      </w:r>
      <w:r w:rsidRPr="008A1EE3">
        <w:t xml:space="preserve">pod ev. č. </w:t>
      </w:r>
      <w:r w:rsidR="001A2925" w:rsidRPr="008A1EE3">
        <w:rPr>
          <w:rFonts w:cs="Arial"/>
        </w:rPr>
        <w:t>217/20/OCN</w:t>
      </w:r>
      <w:r w:rsidR="00EE4075" w:rsidRPr="008A1EE3">
        <w:rPr>
          <w:rFonts w:cs="Arial"/>
        </w:rPr>
        <w:t xml:space="preserve"> </w:t>
      </w:r>
      <w:r w:rsidRPr="008A1EE3">
        <w:t>tuto smlouvu:</w:t>
      </w:r>
    </w:p>
    <w:p w:rsidR="006E2303" w:rsidRDefault="006E2303" w:rsidP="00F019AD">
      <w:pPr>
        <w:pStyle w:val="01-L"/>
      </w:pPr>
      <w:bookmarkStart w:id="0" w:name="_Ref337719972"/>
      <w:r>
        <w:lastRenderedPageBreak/>
        <w:t>Předmět</w:t>
      </w:r>
      <w:r w:rsidR="00EB5FBA">
        <w:t xml:space="preserve"> a účel</w:t>
      </w:r>
      <w:r>
        <w:t xml:space="preserve"> </w:t>
      </w:r>
      <w:r w:rsidR="00EE4075">
        <w:t xml:space="preserve">smlouvy </w:t>
      </w:r>
      <w:r w:rsidR="00F34304">
        <w:t xml:space="preserve">a předmět </w:t>
      </w:r>
      <w:bookmarkEnd w:id="0"/>
      <w:r w:rsidR="001905CE">
        <w:t xml:space="preserve">koupě </w:t>
      </w:r>
    </w:p>
    <w:p w:rsidR="00F34304" w:rsidRPr="008A1EE3" w:rsidRDefault="00F34304" w:rsidP="008C7156">
      <w:pPr>
        <w:pStyle w:val="02-ODST-2"/>
        <w:rPr>
          <w:rFonts w:cs="Arial"/>
        </w:rPr>
      </w:pPr>
      <w:bookmarkStart w:id="1" w:name="_Ref337719836"/>
      <w:r w:rsidRPr="008A1EE3">
        <w:rPr>
          <w:rFonts w:cs="Arial"/>
        </w:rPr>
        <w:t>Předmětem této smlouvy je závazek p</w:t>
      </w:r>
      <w:r w:rsidR="006E2303" w:rsidRPr="008A1EE3">
        <w:rPr>
          <w:rFonts w:cs="Arial"/>
        </w:rPr>
        <w:t>rodávající</w:t>
      </w:r>
      <w:r w:rsidRPr="008A1EE3">
        <w:rPr>
          <w:rFonts w:cs="Arial"/>
        </w:rPr>
        <w:t xml:space="preserve">ho </w:t>
      </w:r>
      <w:r w:rsidR="006E2303" w:rsidRPr="008A1EE3">
        <w:rPr>
          <w:rFonts w:cs="Arial"/>
        </w:rPr>
        <w:t xml:space="preserve">dodat kupujícímu předmět </w:t>
      </w:r>
      <w:r w:rsidR="001905CE" w:rsidRPr="008A1EE3">
        <w:rPr>
          <w:rFonts w:cs="Arial"/>
        </w:rPr>
        <w:t xml:space="preserve">koupě </w:t>
      </w:r>
      <w:r w:rsidR="006E2303" w:rsidRPr="008A1EE3">
        <w:rPr>
          <w:rFonts w:cs="Arial"/>
        </w:rPr>
        <w:t>uvedený v bodě 1.2 této smlouvy, ve lhůtě dle čl</w:t>
      </w:r>
      <w:r w:rsidR="007D1B0D" w:rsidRPr="008A1EE3">
        <w:rPr>
          <w:rFonts w:cs="Arial"/>
        </w:rPr>
        <w:t>.</w:t>
      </w:r>
      <w:r w:rsidR="006E2303" w:rsidRPr="008A1EE3">
        <w:rPr>
          <w:rFonts w:cs="Arial"/>
        </w:rPr>
        <w:t xml:space="preserve"> 2 této smlouvy a převést na kupujícího vlastnické právo k tomuto předmětu </w:t>
      </w:r>
      <w:r w:rsidR="001905CE" w:rsidRPr="008A1EE3">
        <w:rPr>
          <w:rFonts w:cs="Arial"/>
        </w:rPr>
        <w:t xml:space="preserve">koupě </w:t>
      </w:r>
      <w:r w:rsidRPr="008A1EE3">
        <w:rPr>
          <w:rFonts w:cs="Arial"/>
        </w:rPr>
        <w:t xml:space="preserve">a závazek </w:t>
      </w:r>
      <w:proofErr w:type="gramStart"/>
      <w:r w:rsidRPr="008A1EE3">
        <w:rPr>
          <w:rFonts w:cs="Arial"/>
        </w:rPr>
        <w:t>k</w:t>
      </w:r>
      <w:r w:rsidR="006E2303" w:rsidRPr="008A1EE3">
        <w:rPr>
          <w:rFonts w:cs="Arial"/>
        </w:rPr>
        <w:t>upující</w:t>
      </w:r>
      <w:r w:rsidR="00267E44" w:rsidRPr="008A1EE3">
        <w:rPr>
          <w:rFonts w:cs="Arial"/>
        </w:rPr>
        <w:t xml:space="preserve">ho </w:t>
      </w:r>
      <w:r w:rsidRPr="008A1EE3">
        <w:rPr>
          <w:rFonts w:cs="Arial"/>
        </w:rPr>
        <w:t xml:space="preserve"> řádně</w:t>
      </w:r>
      <w:proofErr w:type="gramEnd"/>
      <w:r w:rsidRPr="008A1EE3">
        <w:rPr>
          <w:rFonts w:cs="Arial"/>
        </w:rPr>
        <w:t xml:space="preserve"> dodaný </w:t>
      </w:r>
      <w:r w:rsidR="006E2303" w:rsidRPr="008A1EE3">
        <w:rPr>
          <w:rFonts w:cs="Arial"/>
        </w:rPr>
        <w:t xml:space="preserve">předmět </w:t>
      </w:r>
      <w:r w:rsidR="001905CE" w:rsidRPr="008A1EE3">
        <w:rPr>
          <w:rFonts w:cs="Arial"/>
        </w:rPr>
        <w:t xml:space="preserve">koupě </w:t>
      </w:r>
      <w:r w:rsidRPr="008A1EE3">
        <w:rPr>
          <w:rFonts w:cs="Arial"/>
        </w:rPr>
        <w:t xml:space="preserve">převzít </w:t>
      </w:r>
      <w:r w:rsidR="008C7156" w:rsidRPr="008A1EE3">
        <w:rPr>
          <w:rFonts w:cs="Arial"/>
        </w:rPr>
        <w:t>dle této smlouvy a </w:t>
      </w:r>
      <w:r w:rsidR="006E2303" w:rsidRPr="008A1EE3">
        <w:rPr>
          <w:rFonts w:cs="Arial"/>
        </w:rPr>
        <w:t xml:space="preserve">zaplatit </w:t>
      </w:r>
      <w:r w:rsidR="00267E44" w:rsidRPr="008A1EE3">
        <w:rPr>
          <w:rFonts w:cs="Arial"/>
        </w:rPr>
        <w:t xml:space="preserve">za něj </w:t>
      </w:r>
      <w:r w:rsidR="006E2303" w:rsidRPr="008A1EE3">
        <w:rPr>
          <w:rFonts w:cs="Arial"/>
        </w:rPr>
        <w:t xml:space="preserve">prodávajícímu sjednanou kupní cenu dle </w:t>
      </w:r>
      <w:r w:rsidR="007D1B0D" w:rsidRPr="008A1EE3">
        <w:rPr>
          <w:rFonts w:cs="Arial"/>
        </w:rPr>
        <w:t>čl. 6</w:t>
      </w:r>
      <w:r w:rsidR="004E10E4" w:rsidRPr="008A1EE3">
        <w:rPr>
          <w:rFonts w:cs="Arial"/>
        </w:rPr>
        <w:t xml:space="preserve"> </w:t>
      </w:r>
      <w:r w:rsidR="006E2303" w:rsidRPr="008A1EE3">
        <w:rPr>
          <w:rFonts w:cs="Arial"/>
        </w:rPr>
        <w:t>této smlouvy.</w:t>
      </w:r>
      <w:bookmarkEnd w:id="1"/>
      <w:r w:rsidR="000610D8" w:rsidRPr="008A1EE3">
        <w:rPr>
          <w:rFonts w:cs="Arial"/>
        </w:rPr>
        <w:t xml:space="preserve"> </w:t>
      </w:r>
    </w:p>
    <w:p w:rsidR="007B0B1A" w:rsidRPr="008A1EE3" w:rsidRDefault="007B0B1A" w:rsidP="007B0B1A">
      <w:pPr>
        <w:pStyle w:val="02-ODST-2"/>
      </w:pPr>
      <w:bookmarkStart w:id="2" w:name="_Ref474926465"/>
      <w:r w:rsidRPr="008A1EE3">
        <w:t xml:space="preserve">Předmětem koupě </w:t>
      </w:r>
      <w:r w:rsidR="001A2925" w:rsidRPr="008A1EE3">
        <w:t>je dodávka pěnotvorného hasebního prostředku (dále a výše jen „pěnidla“) v níže uvedeném množství a technické specifikaci</w:t>
      </w:r>
      <w:bookmarkEnd w:id="2"/>
      <w:r w:rsidR="001A2925" w:rsidRPr="008A1EE3">
        <w:t>:</w:t>
      </w:r>
    </w:p>
    <w:p w:rsidR="001A2925" w:rsidRDefault="001A2925" w:rsidP="001A2925">
      <w:pPr>
        <w:pStyle w:val="06-PSM"/>
        <w:numPr>
          <w:ilvl w:val="0"/>
          <w:numId w:val="0"/>
        </w:numPr>
        <w:ind w:left="567"/>
      </w:pPr>
      <w:r>
        <w:t>Pěnidlo (typ A) A3F AR 1% množství 4000 litrů sklad Hněvice</w:t>
      </w:r>
    </w:p>
    <w:p w:rsidR="001A2925" w:rsidRDefault="001A2925" w:rsidP="001A2925">
      <w:pPr>
        <w:pStyle w:val="06-PSM"/>
        <w:numPr>
          <w:ilvl w:val="0"/>
          <w:numId w:val="0"/>
        </w:numPr>
        <w:ind w:left="567"/>
      </w:pPr>
      <w:r>
        <w:t>Pěnidlo (typ A) A3F AR 1% množství 5000 litrů sklad Šlapanov</w:t>
      </w:r>
    </w:p>
    <w:p w:rsidR="001A2925" w:rsidRDefault="001A2925" w:rsidP="001A2925">
      <w:pPr>
        <w:pStyle w:val="06-PSM"/>
        <w:numPr>
          <w:ilvl w:val="0"/>
          <w:numId w:val="0"/>
        </w:numPr>
        <w:ind w:left="567"/>
      </w:pPr>
      <w:r>
        <w:t>Pěnidlo (typ A) A3F AR 1% množství 1000 litrů sklad Cerekvice</w:t>
      </w:r>
    </w:p>
    <w:p w:rsidR="001A2925" w:rsidRDefault="001A2925" w:rsidP="001A2925">
      <w:pPr>
        <w:pStyle w:val="06-PSM"/>
        <w:numPr>
          <w:ilvl w:val="0"/>
          <w:numId w:val="0"/>
        </w:numPr>
        <w:ind w:left="567"/>
      </w:pPr>
      <w:r>
        <w:t>Pěnidlo (typ B) A3F AR 3% množství 15000 litrů sklad Cerekvice</w:t>
      </w:r>
    </w:p>
    <w:p w:rsidR="007B0B1A" w:rsidRDefault="001A2925" w:rsidP="001A2925">
      <w:pPr>
        <w:pStyle w:val="06-PSM"/>
        <w:numPr>
          <w:ilvl w:val="0"/>
          <w:numId w:val="0"/>
        </w:numPr>
        <w:ind w:left="567"/>
      </w:pPr>
      <w:r>
        <w:t>Pěnidlo (typ B) A3F AR 3% množství 16000 litrů sklad Klobouky</w:t>
      </w:r>
    </w:p>
    <w:p w:rsidR="001A2925" w:rsidRPr="001A2925" w:rsidRDefault="001A2925" w:rsidP="001A2925">
      <w:pPr>
        <w:rPr>
          <w:rFonts w:cs="Arial"/>
          <w:b/>
          <w:i/>
        </w:rPr>
      </w:pPr>
      <w:r w:rsidRPr="001A2925">
        <w:rPr>
          <w:rFonts w:cs="Arial"/>
          <w:b/>
          <w:i/>
        </w:rPr>
        <w:t>Technické parametry pěnidla</w:t>
      </w:r>
    </w:p>
    <w:p w:rsidR="001A2925" w:rsidRPr="001A2925" w:rsidRDefault="001A2925" w:rsidP="001A2925">
      <w:pPr>
        <w:rPr>
          <w:rFonts w:cs="Arial"/>
          <w:b/>
          <w:u w:val="single"/>
        </w:rPr>
      </w:pPr>
      <w:r w:rsidRPr="001A2925">
        <w:rPr>
          <w:rFonts w:cs="Arial"/>
          <w:b/>
          <w:u w:val="single"/>
        </w:rPr>
        <w:t>Hasivo-pěnidlo na polární a nepolární kapaliny - pěnidlo A)</w:t>
      </w:r>
    </w:p>
    <w:p w:rsidR="001A2925" w:rsidRPr="001A2925" w:rsidRDefault="001A2925" w:rsidP="001A2925">
      <w:pPr>
        <w:pStyle w:val="Odstavecseseznamem"/>
        <w:numPr>
          <w:ilvl w:val="0"/>
          <w:numId w:val="19"/>
        </w:numPr>
        <w:spacing w:before="120"/>
        <w:jc w:val="both"/>
        <w:rPr>
          <w:rFonts w:ascii="Arial" w:hAnsi="Arial" w:cs="Arial"/>
          <w:sz w:val="20"/>
          <w:szCs w:val="20"/>
        </w:rPr>
      </w:pPr>
      <w:r w:rsidRPr="001A2925">
        <w:rPr>
          <w:rFonts w:ascii="Arial" w:hAnsi="Arial" w:cs="Arial"/>
          <w:sz w:val="20"/>
          <w:szCs w:val="20"/>
        </w:rPr>
        <w:t xml:space="preserve">Hasicí pěny jsou obecně používány k omezení šíření a hašení požárů třídy B a k zabránění </w:t>
      </w:r>
      <w:proofErr w:type="spellStart"/>
      <w:r w:rsidRPr="001A2925">
        <w:rPr>
          <w:rFonts w:ascii="Arial" w:hAnsi="Arial" w:cs="Arial"/>
          <w:sz w:val="20"/>
          <w:szCs w:val="20"/>
        </w:rPr>
        <w:t>znovuvznícení</w:t>
      </w:r>
      <w:proofErr w:type="spellEnd"/>
      <w:r w:rsidRPr="001A2925">
        <w:rPr>
          <w:rFonts w:ascii="Arial" w:hAnsi="Arial" w:cs="Arial"/>
          <w:sz w:val="20"/>
          <w:szCs w:val="20"/>
        </w:rPr>
        <w:t>. Tyto pěny mohou být také použity k ochraně proti vznícení hořlavých kapalin a v určitých podmínkách k hašení požárů třídy A.</w:t>
      </w:r>
    </w:p>
    <w:p w:rsidR="001A2925" w:rsidRPr="001A2925" w:rsidRDefault="001A2925" w:rsidP="001A2925">
      <w:pPr>
        <w:pStyle w:val="Odstavecseseznamem"/>
        <w:numPr>
          <w:ilvl w:val="0"/>
          <w:numId w:val="19"/>
        </w:numPr>
        <w:spacing w:before="120"/>
        <w:jc w:val="both"/>
        <w:rPr>
          <w:rFonts w:ascii="Arial" w:hAnsi="Arial" w:cs="Arial"/>
          <w:sz w:val="20"/>
          <w:szCs w:val="20"/>
        </w:rPr>
      </w:pPr>
      <w:r w:rsidRPr="001A2925">
        <w:rPr>
          <w:rFonts w:ascii="Arial" w:hAnsi="Arial" w:cs="Arial"/>
          <w:sz w:val="20"/>
          <w:szCs w:val="20"/>
        </w:rPr>
        <w:t xml:space="preserve">Jako pěnidlo typu AR (alkohol </w:t>
      </w:r>
      <w:proofErr w:type="spellStart"/>
      <w:r w:rsidRPr="001A2925">
        <w:rPr>
          <w:rFonts w:ascii="Arial" w:hAnsi="Arial" w:cs="Arial"/>
          <w:sz w:val="20"/>
          <w:szCs w:val="20"/>
        </w:rPr>
        <w:t>resistant</w:t>
      </w:r>
      <w:proofErr w:type="spellEnd"/>
      <w:r w:rsidRPr="001A2925">
        <w:rPr>
          <w:rFonts w:ascii="Arial" w:hAnsi="Arial" w:cs="Arial"/>
          <w:sz w:val="20"/>
          <w:szCs w:val="20"/>
        </w:rPr>
        <w:t>), jehož pěna je odolná alkoholu dle ČSN EN -1568- část 4.</w:t>
      </w:r>
    </w:p>
    <w:p w:rsidR="001A2925" w:rsidRPr="001A2925" w:rsidRDefault="001A2925" w:rsidP="001A2925">
      <w:pPr>
        <w:pStyle w:val="Odstavecseseznamem"/>
        <w:numPr>
          <w:ilvl w:val="0"/>
          <w:numId w:val="19"/>
        </w:numPr>
        <w:spacing w:before="120"/>
        <w:jc w:val="both"/>
        <w:rPr>
          <w:rFonts w:ascii="Arial" w:hAnsi="Arial" w:cs="Arial"/>
          <w:sz w:val="20"/>
          <w:szCs w:val="20"/>
        </w:rPr>
      </w:pPr>
      <w:proofErr w:type="spellStart"/>
      <w:r w:rsidRPr="001A2925">
        <w:rPr>
          <w:rFonts w:ascii="Arial" w:hAnsi="Arial" w:cs="Arial"/>
          <w:sz w:val="20"/>
          <w:szCs w:val="20"/>
        </w:rPr>
        <w:t>Newtonské</w:t>
      </w:r>
      <w:proofErr w:type="spellEnd"/>
      <w:r w:rsidRPr="001A2925">
        <w:rPr>
          <w:rFonts w:ascii="Arial" w:hAnsi="Arial" w:cs="Arial"/>
          <w:sz w:val="20"/>
          <w:szCs w:val="20"/>
        </w:rPr>
        <w:t xml:space="preserve"> pěnidlo dle ČSN EN -1568- část 4.</w:t>
      </w:r>
    </w:p>
    <w:p w:rsidR="001A2925" w:rsidRPr="001A2925" w:rsidRDefault="001A2925" w:rsidP="001A2925">
      <w:pPr>
        <w:pStyle w:val="Odstavecseseznamem"/>
        <w:numPr>
          <w:ilvl w:val="0"/>
          <w:numId w:val="19"/>
        </w:numPr>
        <w:spacing w:before="120"/>
        <w:jc w:val="both"/>
        <w:rPr>
          <w:rFonts w:ascii="Arial" w:hAnsi="Arial" w:cs="Arial"/>
          <w:sz w:val="20"/>
          <w:szCs w:val="20"/>
        </w:rPr>
      </w:pPr>
      <w:r w:rsidRPr="001A2925">
        <w:rPr>
          <w:rFonts w:ascii="Arial" w:hAnsi="Arial" w:cs="Arial"/>
          <w:sz w:val="20"/>
          <w:szCs w:val="20"/>
        </w:rPr>
        <w:t xml:space="preserve">Rozsah použití hasiva pro všechny požadované části normy ČSN EN 1568 v přimísení max. 1% </w:t>
      </w:r>
      <w:proofErr w:type="spellStart"/>
      <w:r w:rsidRPr="001A2925">
        <w:rPr>
          <w:rFonts w:ascii="Arial" w:hAnsi="Arial" w:cs="Arial"/>
          <w:sz w:val="20"/>
          <w:szCs w:val="20"/>
        </w:rPr>
        <w:t>obj</w:t>
      </w:r>
      <w:proofErr w:type="spellEnd"/>
      <w:r w:rsidRPr="001A2925">
        <w:rPr>
          <w:rFonts w:ascii="Arial" w:hAnsi="Arial" w:cs="Arial"/>
          <w:sz w:val="20"/>
          <w:szCs w:val="20"/>
        </w:rPr>
        <w:t>.</w:t>
      </w:r>
    </w:p>
    <w:p w:rsidR="001A2925" w:rsidRPr="001A2925" w:rsidRDefault="001A2925" w:rsidP="001A2925">
      <w:pPr>
        <w:spacing w:after="120"/>
        <w:ind w:left="567"/>
        <w:rPr>
          <w:rFonts w:cs="Arial"/>
          <w:b/>
        </w:rPr>
      </w:pPr>
      <w:r w:rsidRPr="001A2925">
        <w:rPr>
          <w:rFonts w:cs="Arial"/>
          <w:b/>
        </w:rPr>
        <w:t>Technická specifikace pěnidla</w:t>
      </w:r>
    </w:p>
    <w:p w:rsidR="001A2925" w:rsidRPr="001A2925" w:rsidRDefault="001A2925" w:rsidP="001A2925">
      <w:pPr>
        <w:pStyle w:val="Textpoznpodarou"/>
        <w:numPr>
          <w:ilvl w:val="0"/>
          <w:numId w:val="19"/>
        </w:numPr>
        <w:jc w:val="both"/>
        <w:rPr>
          <w:rFonts w:ascii="Arial" w:hAnsi="Arial" w:cs="Arial"/>
        </w:rPr>
      </w:pPr>
      <w:r w:rsidRPr="001A2925">
        <w:rPr>
          <w:rFonts w:ascii="Arial" w:hAnsi="Arial" w:cs="Arial"/>
        </w:rPr>
        <w:t>splňuje následující normy a předpisy (poslední platné znění)</w:t>
      </w:r>
    </w:p>
    <w:p w:rsidR="001A2925" w:rsidRPr="001A2925" w:rsidRDefault="001A2925" w:rsidP="001A2925">
      <w:pPr>
        <w:numPr>
          <w:ilvl w:val="0"/>
          <w:numId w:val="18"/>
        </w:numPr>
        <w:autoSpaceDE w:val="0"/>
        <w:autoSpaceDN w:val="0"/>
        <w:adjustRightInd w:val="0"/>
        <w:spacing w:before="0"/>
        <w:rPr>
          <w:rFonts w:cs="Arial"/>
        </w:rPr>
      </w:pPr>
      <w:r w:rsidRPr="001A2925">
        <w:rPr>
          <w:rFonts w:cs="Arial"/>
        </w:rPr>
        <w:t>ČSN EN 1568 – Část 4: Technické podmínky pro pěnidla na těžkou pěnu k aplikaci na povrch kapalin mísitelných s vodou,</w:t>
      </w:r>
    </w:p>
    <w:p w:rsidR="001A2925" w:rsidRPr="001A2925" w:rsidRDefault="001A2925" w:rsidP="001A2925">
      <w:pPr>
        <w:numPr>
          <w:ilvl w:val="0"/>
          <w:numId w:val="18"/>
        </w:numPr>
        <w:autoSpaceDE w:val="0"/>
        <w:autoSpaceDN w:val="0"/>
        <w:adjustRightInd w:val="0"/>
        <w:spacing w:before="0"/>
        <w:rPr>
          <w:rFonts w:cs="Arial"/>
        </w:rPr>
      </w:pPr>
      <w:r w:rsidRPr="001A2925">
        <w:rPr>
          <w:rFonts w:cs="Arial"/>
        </w:rPr>
        <w:t>ČSN EN 1568 – Část 3: Technické podmínky pro pěnidla na těžkou pěnu k aplikaci na povrch kapalin nemísitelných s vodou,</w:t>
      </w:r>
    </w:p>
    <w:p w:rsidR="001A2925" w:rsidRPr="001A2925" w:rsidRDefault="001A2925" w:rsidP="001A2925">
      <w:pPr>
        <w:numPr>
          <w:ilvl w:val="0"/>
          <w:numId w:val="18"/>
        </w:numPr>
        <w:autoSpaceDE w:val="0"/>
        <w:autoSpaceDN w:val="0"/>
        <w:adjustRightInd w:val="0"/>
        <w:spacing w:before="0"/>
        <w:ind w:left="993" w:hanging="426"/>
        <w:rPr>
          <w:rFonts w:cs="Arial"/>
        </w:rPr>
      </w:pPr>
      <w:r w:rsidRPr="001A2925">
        <w:rPr>
          <w:rFonts w:cs="Arial"/>
        </w:rPr>
        <w:t>zákon č. 22/1997 Sb., o technických požadavcích na výrobky a o změně a doplnění některých zákonů, ve znění pozdějších předpisů,</w:t>
      </w:r>
    </w:p>
    <w:p w:rsidR="001A2925" w:rsidRPr="001A2925" w:rsidRDefault="001A2925" w:rsidP="001A2925">
      <w:pPr>
        <w:numPr>
          <w:ilvl w:val="0"/>
          <w:numId w:val="18"/>
        </w:numPr>
        <w:autoSpaceDE w:val="0"/>
        <w:autoSpaceDN w:val="0"/>
        <w:adjustRightInd w:val="0"/>
        <w:spacing w:before="0"/>
        <w:ind w:left="993" w:hanging="426"/>
        <w:rPr>
          <w:rFonts w:cs="Arial"/>
        </w:rPr>
      </w:pPr>
      <w:r w:rsidRPr="001A2925">
        <w:rPr>
          <w:rFonts w:cs="Arial"/>
        </w:rPr>
        <w:t>zákon č. 350/2011 Sb., o chemických látkách a chemických směsích a o změně některých zákonů, ve znění pozdějších předpisů,</w:t>
      </w:r>
    </w:p>
    <w:p w:rsidR="001A2925" w:rsidRPr="001A2925" w:rsidRDefault="001A2925" w:rsidP="001A2925">
      <w:pPr>
        <w:pStyle w:val="Odstavecseseznamem"/>
        <w:numPr>
          <w:ilvl w:val="0"/>
          <w:numId w:val="18"/>
        </w:numPr>
        <w:ind w:left="993" w:hanging="426"/>
        <w:jc w:val="both"/>
        <w:rPr>
          <w:rFonts w:ascii="Arial" w:hAnsi="Arial" w:cs="Arial"/>
          <w:sz w:val="20"/>
          <w:szCs w:val="20"/>
        </w:rPr>
      </w:pPr>
      <w:r w:rsidRPr="001A2925">
        <w:rPr>
          <w:rFonts w:ascii="Arial" w:hAnsi="Arial" w:cs="Arial"/>
          <w:sz w:val="20"/>
          <w:szCs w:val="20"/>
        </w:rPr>
        <w:t>nařízení vlády č. 173/1997 Sb., kterým se stanoví vybrané výrobky k posuzování shody, ve znění pozdějších předpisů,</w:t>
      </w:r>
    </w:p>
    <w:p w:rsidR="001A2925" w:rsidRPr="001A2925" w:rsidRDefault="001A2925" w:rsidP="001A2925">
      <w:pPr>
        <w:pStyle w:val="Odstavecseseznamem"/>
        <w:tabs>
          <w:tab w:val="left" w:pos="735"/>
        </w:tabs>
        <w:rPr>
          <w:rFonts w:ascii="Arial" w:hAnsi="Arial" w:cs="Arial"/>
          <w:sz w:val="20"/>
          <w:szCs w:val="20"/>
        </w:rPr>
      </w:pPr>
    </w:p>
    <w:p w:rsidR="001A2925" w:rsidRPr="001A2925" w:rsidRDefault="001A2925" w:rsidP="001A2925">
      <w:pPr>
        <w:pStyle w:val="Odstavecseseznamem"/>
        <w:tabs>
          <w:tab w:val="left" w:pos="735"/>
        </w:tabs>
        <w:rPr>
          <w:rFonts w:ascii="Arial" w:hAnsi="Arial" w:cs="Arial"/>
          <w:b/>
          <w:sz w:val="20"/>
          <w:szCs w:val="20"/>
        </w:rPr>
      </w:pPr>
      <w:r w:rsidRPr="001A2925">
        <w:rPr>
          <w:rFonts w:ascii="Arial" w:hAnsi="Arial" w:cs="Arial"/>
          <w:b/>
          <w:sz w:val="20"/>
          <w:szCs w:val="20"/>
        </w:rPr>
        <w:t>Další požadované parametry pěnidla</w:t>
      </w:r>
    </w:p>
    <w:p w:rsidR="001A2925" w:rsidRPr="001A2925" w:rsidRDefault="001A2925" w:rsidP="001A2925">
      <w:pPr>
        <w:pStyle w:val="Odstavecseseznamem"/>
        <w:tabs>
          <w:tab w:val="left" w:pos="735"/>
        </w:tabs>
        <w:rPr>
          <w:rFonts w:ascii="Arial" w:hAnsi="Arial" w:cs="Arial"/>
          <w:b/>
          <w:sz w:val="20"/>
          <w:szCs w:val="20"/>
        </w:rPr>
      </w:pPr>
    </w:p>
    <w:p w:rsidR="001A2925" w:rsidRPr="001A2925" w:rsidRDefault="001A2925" w:rsidP="001A2925">
      <w:pPr>
        <w:pStyle w:val="Odstavecseseznamem"/>
        <w:numPr>
          <w:ilvl w:val="0"/>
          <w:numId w:val="19"/>
        </w:numPr>
        <w:spacing w:before="120"/>
        <w:jc w:val="both"/>
        <w:rPr>
          <w:rFonts w:ascii="Arial" w:hAnsi="Arial" w:cs="Arial"/>
          <w:sz w:val="20"/>
          <w:szCs w:val="20"/>
        </w:rPr>
      </w:pPr>
      <w:r w:rsidRPr="001A2925">
        <w:rPr>
          <w:rFonts w:ascii="Arial" w:hAnsi="Arial" w:cs="Arial"/>
          <w:sz w:val="20"/>
          <w:szCs w:val="20"/>
        </w:rPr>
        <w:t xml:space="preserve">Dle ČSN EN 1568 – Část 3 disponuje hasivo v přimíšení 1% </w:t>
      </w:r>
      <w:proofErr w:type="spellStart"/>
      <w:r w:rsidRPr="001A2925">
        <w:rPr>
          <w:rFonts w:ascii="Arial" w:hAnsi="Arial" w:cs="Arial"/>
          <w:sz w:val="20"/>
          <w:szCs w:val="20"/>
        </w:rPr>
        <w:t>obj</w:t>
      </w:r>
      <w:proofErr w:type="spellEnd"/>
      <w:r w:rsidRPr="001A2925">
        <w:rPr>
          <w:rFonts w:ascii="Arial" w:hAnsi="Arial" w:cs="Arial"/>
          <w:sz w:val="20"/>
          <w:szCs w:val="20"/>
        </w:rPr>
        <w:t xml:space="preserve">. </w:t>
      </w:r>
      <w:r w:rsidR="00A52CB2" w:rsidRPr="004B44E0">
        <w:rPr>
          <w:rFonts w:ascii="Arial" w:hAnsi="Arial" w:cs="Arial"/>
          <w:i/>
          <w:color w:val="E36C0A" w:themeColor="accent6" w:themeShade="BF"/>
          <w:sz w:val="20"/>
          <w:szCs w:val="20"/>
        </w:rPr>
        <w:t xml:space="preserve">se simulovanou pitnou </w:t>
      </w:r>
      <w:proofErr w:type="gramStart"/>
      <w:r w:rsidR="00A52CB2" w:rsidRPr="004B44E0">
        <w:rPr>
          <w:rFonts w:ascii="Arial" w:hAnsi="Arial" w:cs="Arial"/>
          <w:i/>
          <w:color w:val="E36C0A" w:themeColor="accent6" w:themeShade="BF"/>
          <w:sz w:val="20"/>
          <w:szCs w:val="20"/>
        </w:rPr>
        <w:t>vodou</w:t>
      </w:r>
      <w:r w:rsidR="00A52CB2" w:rsidRPr="004B44E0">
        <w:rPr>
          <w:color w:val="E36C0A" w:themeColor="accent6" w:themeShade="BF"/>
        </w:rPr>
        <w:t xml:space="preserve"> </w:t>
      </w:r>
      <w:r w:rsidRPr="001A2925">
        <w:rPr>
          <w:rFonts w:ascii="Arial" w:hAnsi="Arial" w:cs="Arial"/>
          <w:sz w:val="20"/>
          <w:szCs w:val="20"/>
        </w:rPr>
        <w:t xml:space="preserve"> minimálně</w:t>
      </w:r>
      <w:proofErr w:type="gramEnd"/>
      <w:r w:rsidRPr="001A2925">
        <w:rPr>
          <w:rFonts w:ascii="Arial" w:hAnsi="Arial" w:cs="Arial"/>
          <w:sz w:val="20"/>
          <w:szCs w:val="20"/>
        </w:rPr>
        <w:t xml:space="preserve"> níže uvedenými, nebo lepšími parametry:</w:t>
      </w:r>
    </w:p>
    <w:p w:rsidR="001A2925" w:rsidRPr="001A2925" w:rsidRDefault="001A2925" w:rsidP="001A2925">
      <w:pPr>
        <w:pStyle w:val="Odstavecseseznamem"/>
        <w:numPr>
          <w:ilvl w:val="0"/>
          <w:numId w:val="18"/>
        </w:numPr>
        <w:ind w:left="993" w:hanging="426"/>
        <w:jc w:val="both"/>
        <w:rPr>
          <w:rFonts w:ascii="Arial" w:hAnsi="Arial" w:cs="Arial"/>
          <w:sz w:val="20"/>
          <w:szCs w:val="20"/>
        </w:rPr>
      </w:pPr>
      <w:r w:rsidRPr="001A2925">
        <w:rPr>
          <w:rFonts w:ascii="Arial" w:hAnsi="Arial" w:cs="Arial"/>
          <w:sz w:val="20"/>
          <w:szCs w:val="20"/>
        </w:rPr>
        <w:t>třída hasící schopnosti: I</w:t>
      </w:r>
    </w:p>
    <w:p w:rsidR="001A2925" w:rsidRPr="001A2925" w:rsidRDefault="001A2925" w:rsidP="001A2925">
      <w:pPr>
        <w:pStyle w:val="Odstavecseseznamem"/>
        <w:numPr>
          <w:ilvl w:val="0"/>
          <w:numId w:val="18"/>
        </w:numPr>
        <w:ind w:left="993" w:hanging="426"/>
        <w:jc w:val="both"/>
        <w:rPr>
          <w:rFonts w:ascii="Arial" w:hAnsi="Arial" w:cs="Arial"/>
          <w:sz w:val="20"/>
          <w:szCs w:val="20"/>
        </w:rPr>
      </w:pPr>
      <w:r w:rsidRPr="001A2925">
        <w:rPr>
          <w:rFonts w:ascii="Arial" w:hAnsi="Arial" w:cs="Arial"/>
          <w:sz w:val="20"/>
          <w:szCs w:val="20"/>
        </w:rPr>
        <w:t>úroveň odolnosti proti zpětnému rozhoření: B</w:t>
      </w:r>
    </w:p>
    <w:p w:rsidR="001A2925" w:rsidRDefault="001A2925" w:rsidP="001A2925">
      <w:pPr>
        <w:pStyle w:val="Odstavecseseznamem"/>
        <w:numPr>
          <w:ilvl w:val="0"/>
          <w:numId w:val="19"/>
        </w:numPr>
        <w:spacing w:before="120"/>
        <w:jc w:val="both"/>
        <w:rPr>
          <w:rFonts w:ascii="Arial" w:hAnsi="Arial" w:cs="Arial"/>
          <w:sz w:val="20"/>
          <w:szCs w:val="20"/>
        </w:rPr>
      </w:pPr>
      <w:r w:rsidRPr="001A2925">
        <w:rPr>
          <w:rFonts w:ascii="Arial" w:hAnsi="Arial" w:cs="Arial"/>
          <w:sz w:val="20"/>
          <w:szCs w:val="20"/>
        </w:rPr>
        <w:t xml:space="preserve">Bod tuhnutí hasiva se požaduje rovný nebo nižší než -15 °C, </w:t>
      </w:r>
    </w:p>
    <w:p w:rsidR="00A52CB2" w:rsidRDefault="00A52CB2" w:rsidP="004B44E0">
      <w:pPr>
        <w:pStyle w:val="Odstavecseseznamem"/>
        <w:numPr>
          <w:ilvl w:val="0"/>
          <w:numId w:val="19"/>
        </w:numPr>
        <w:spacing w:before="120"/>
        <w:jc w:val="both"/>
        <w:rPr>
          <w:rFonts w:ascii="Arial" w:hAnsi="Arial" w:cs="Arial"/>
          <w:i/>
          <w:color w:val="E36C0A" w:themeColor="accent6" w:themeShade="BF"/>
          <w:sz w:val="20"/>
          <w:szCs w:val="20"/>
        </w:rPr>
      </w:pPr>
      <w:r w:rsidRPr="004B44E0">
        <w:rPr>
          <w:rFonts w:ascii="Arial" w:hAnsi="Arial" w:cs="Arial"/>
          <w:i/>
          <w:color w:val="E36C0A" w:themeColor="accent6" w:themeShade="BF"/>
          <w:sz w:val="20"/>
          <w:szCs w:val="20"/>
        </w:rPr>
        <w:t>Viskozita hasiva se při teplotě -15 °C požaduje maximálně 200 mm</w:t>
      </w:r>
      <w:r w:rsidRPr="004B44E0">
        <w:rPr>
          <w:rFonts w:ascii="Arial" w:hAnsi="Arial" w:cs="Arial"/>
          <w:i/>
          <w:color w:val="E36C0A" w:themeColor="accent6" w:themeShade="BF"/>
          <w:sz w:val="20"/>
          <w:szCs w:val="20"/>
          <w:vertAlign w:val="superscript"/>
        </w:rPr>
        <w:t>2</w:t>
      </w:r>
      <w:r w:rsidRPr="004B44E0">
        <w:rPr>
          <w:rFonts w:ascii="Arial" w:hAnsi="Arial" w:cs="Arial"/>
          <w:i/>
          <w:color w:val="E36C0A" w:themeColor="accent6" w:themeShade="BF"/>
          <w:sz w:val="20"/>
          <w:szCs w:val="20"/>
        </w:rPr>
        <w:t>.s</w:t>
      </w:r>
      <w:r w:rsidRPr="004B44E0">
        <w:rPr>
          <w:rFonts w:ascii="Arial" w:hAnsi="Arial" w:cs="Arial"/>
          <w:i/>
          <w:color w:val="E36C0A" w:themeColor="accent6" w:themeShade="BF"/>
          <w:sz w:val="20"/>
          <w:szCs w:val="20"/>
          <w:vertAlign w:val="superscript"/>
        </w:rPr>
        <w:t>-1</w:t>
      </w:r>
      <w:r w:rsidRPr="004B44E0">
        <w:rPr>
          <w:rFonts w:ascii="Arial" w:hAnsi="Arial" w:cs="Arial"/>
          <w:i/>
          <w:color w:val="E36C0A" w:themeColor="accent6" w:themeShade="BF"/>
          <w:sz w:val="20"/>
          <w:szCs w:val="20"/>
        </w:rPr>
        <w:t xml:space="preserve"> v případě </w:t>
      </w:r>
      <w:proofErr w:type="spellStart"/>
      <w:r w:rsidRPr="004B44E0">
        <w:rPr>
          <w:rFonts w:ascii="Arial" w:hAnsi="Arial" w:cs="Arial"/>
          <w:i/>
          <w:color w:val="E36C0A" w:themeColor="accent6" w:themeShade="BF"/>
          <w:sz w:val="20"/>
          <w:szCs w:val="20"/>
        </w:rPr>
        <w:t>newtonského</w:t>
      </w:r>
      <w:proofErr w:type="spellEnd"/>
      <w:r w:rsidRPr="004B44E0">
        <w:rPr>
          <w:rFonts w:ascii="Arial" w:hAnsi="Arial" w:cs="Arial"/>
          <w:i/>
          <w:color w:val="E36C0A" w:themeColor="accent6" w:themeShade="BF"/>
          <w:sz w:val="20"/>
          <w:szCs w:val="20"/>
        </w:rPr>
        <w:t xml:space="preserve"> pěnidla.</w:t>
      </w:r>
    </w:p>
    <w:p w:rsidR="000B128D" w:rsidRPr="000B128D" w:rsidRDefault="000B128D" w:rsidP="000B128D">
      <w:pPr>
        <w:pStyle w:val="Odstavecseseznamem"/>
        <w:numPr>
          <w:ilvl w:val="0"/>
          <w:numId w:val="19"/>
        </w:numPr>
        <w:rPr>
          <w:rFonts w:ascii="Arial" w:hAnsi="Arial" w:cs="Arial"/>
          <w:i/>
          <w:color w:val="E36C0A" w:themeColor="accent6" w:themeShade="BF"/>
          <w:sz w:val="20"/>
          <w:szCs w:val="20"/>
        </w:rPr>
      </w:pPr>
      <w:r w:rsidRPr="000B128D">
        <w:rPr>
          <w:rFonts w:ascii="Arial" w:hAnsi="Arial" w:cs="Arial"/>
          <w:i/>
          <w:color w:val="E36C0A" w:themeColor="accent6" w:themeShade="BF"/>
          <w:sz w:val="20"/>
          <w:szCs w:val="20"/>
        </w:rPr>
        <w:t>Záruční a pozáruční podmínky (předpoklad záruční lhůty je minimálně 60 měsíců od převzetí zboží).</w:t>
      </w:r>
    </w:p>
    <w:p w:rsidR="000B128D" w:rsidRPr="000B128D" w:rsidRDefault="000B128D" w:rsidP="000B128D">
      <w:pPr>
        <w:pStyle w:val="Odstavecseseznamem"/>
        <w:numPr>
          <w:ilvl w:val="0"/>
          <w:numId w:val="19"/>
        </w:numPr>
        <w:rPr>
          <w:rFonts w:ascii="Arial" w:hAnsi="Arial" w:cs="Arial"/>
          <w:i/>
          <w:color w:val="E36C0A" w:themeColor="accent6" w:themeShade="BF"/>
          <w:sz w:val="20"/>
          <w:szCs w:val="20"/>
        </w:rPr>
      </w:pPr>
      <w:r w:rsidRPr="000B128D">
        <w:rPr>
          <w:rFonts w:ascii="Arial" w:hAnsi="Arial" w:cs="Arial"/>
          <w:i/>
          <w:color w:val="E36C0A" w:themeColor="accent6" w:themeShade="BF"/>
          <w:sz w:val="20"/>
          <w:szCs w:val="20"/>
        </w:rPr>
        <w:t>Pravidla pro rozšíření záručních podmínek pro skladování mimo originální obaly dodavatele.</w:t>
      </w:r>
    </w:p>
    <w:p w:rsidR="000B128D" w:rsidRPr="000B128D" w:rsidRDefault="000B128D" w:rsidP="000B128D">
      <w:pPr>
        <w:pStyle w:val="Odstavecseseznamem"/>
        <w:numPr>
          <w:ilvl w:val="0"/>
          <w:numId w:val="19"/>
        </w:numPr>
        <w:rPr>
          <w:rFonts w:ascii="Arial" w:hAnsi="Arial" w:cs="Arial"/>
          <w:i/>
          <w:color w:val="E36C0A" w:themeColor="accent6" w:themeShade="BF"/>
          <w:sz w:val="20"/>
          <w:szCs w:val="20"/>
        </w:rPr>
      </w:pPr>
      <w:r w:rsidRPr="000B128D">
        <w:rPr>
          <w:rFonts w:ascii="Arial" w:hAnsi="Arial" w:cs="Arial"/>
          <w:i/>
          <w:color w:val="E36C0A" w:themeColor="accent6" w:themeShade="BF"/>
          <w:sz w:val="20"/>
          <w:szCs w:val="20"/>
        </w:rPr>
        <w:t>Veškerá pěnidla dodávaná dodavatelem, musí být vyrobena s datem výroby max. 6 měsíců před termínem dodání.</w:t>
      </w:r>
    </w:p>
    <w:p w:rsidR="000B128D" w:rsidRPr="000B128D" w:rsidRDefault="000B128D" w:rsidP="000B128D">
      <w:pPr>
        <w:pStyle w:val="Odstavecseseznamem"/>
        <w:numPr>
          <w:ilvl w:val="0"/>
          <w:numId w:val="19"/>
        </w:numPr>
        <w:rPr>
          <w:rFonts w:ascii="Arial" w:hAnsi="Arial" w:cs="Arial"/>
          <w:i/>
          <w:color w:val="E36C0A" w:themeColor="accent6" w:themeShade="BF"/>
          <w:sz w:val="20"/>
          <w:szCs w:val="20"/>
        </w:rPr>
      </w:pPr>
      <w:r w:rsidRPr="000B128D">
        <w:rPr>
          <w:rFonts w:ascii="Arial" w:hAnsi="Arial" w:cs="Arial"/>
          <w:i/>
          <w:color w:val="E36C0A" w:themeColor="accent6" w:themeShade="BF"/>
          <w:sz w:val="20"/>
          <w:szCs w:val="20"/>
        </w:rPr>
        <w:t>Životnost pěnidla je 10 let za splnění podmínek skladování (uložení).</w:t>
      </w:r>
    </w:p>
    <w:p w:rsidR="000B128D" w:rsidRDefault="000B128D" w:rsidP="000B128D">
      <w:pPr>
        <w:pStyle w:val="Odstavecseseznamem"/>
        <w:numPr>
          <w:ilvl w:val="0"/>
          <w:numId w:val="19"/>
        </w:numPr>
        <w:rPr>
          <w:rFonts w:ascii="Arial" w:hAnsi="Arial" w:cs="Arial"/>
          <w:i/>
          <w:color w:val="E36C0A" w:themeColor="accent6" w:themeShade="BF"/>
          <w:sz w:val="20"/>
          <w:szCs w:val="20"/>
        </w:rPr>
      </w:pPr>
      <w:r w:rsidRPr="000B128D">
        <w:rPr>
          <w:rFonts w:ascii="Arial" w:hAnsi="Arial" w:cs="Arial"/>
          <w:i/>
          <w:color w:val="E36C0A" w:themeColor="accent6" w:themeShade="BF"/>
          <w:sz w:val="20"/>
          <w:szCs w:val="20"/>
        </w:rPr>
        <w:t>Jako obaly budou použity 1000 litrové IBC kontejnery, pro menší dodávku 200 litrové sudy které jsou součástí dodávky.</w:t>
      </w:r>
    </w:p>
    <w:p w:rsidR="000B128D" w:rsidRPr="000B128D" w:rsidRDefault="000B128D" w:rsidP="000B128D">
      <w:pPr>
        <w:rPr>
          <w:rFonts w:cs="Arial"/>
          <w:i/>
          <w:color w:val="E36C0A" w:themeColor="accent6" w:themeShade="BF"/>
        </w:rPr>
      </w:pPr>
    </w:p>
    <w:p w:rsidR="001A2925" w:rsidRPr="001A2925" w:rsidRDefault="001A2925" w:rsidP="001A2925">
      <w:pPr>
        <w:rPr>
          <w:rFonts w:cs="Arial"/>
          <w:b/>
          <w:u w:val="single"/>
        </w:rPr>
      </w:pPr>
      <w:r w:rsidRPr="001A2925">
        <w:rPr>
          <w:rFonts w:cs="Arial"/>
          <w:b/>
          <w:u w:val="single"/>
        </w:rPr>
        <w:lastRenderedPageBreak/>
        <w:t>Hasivo-pěnidlo na polární a nepolární kapaliny – pěnidlo B)</w:t>
      </w:r>
    </w:p>
    <w:p w:rsidR="001A2925" w:rsidRPr="001A2925" w:rsidRDefault="001A2925" w:rsidP="001A2925">
      <w:pPr>
        <w:pStyle w:val="Odstavecseseznamem"/>
        <w:numPr>
          <w:ilvl w:val="0"/>
          <w:numId w:val="20"/>
        </w:numPr>
        <w:spacing w:before="120"/>
        <w:jc w:val="both"/>
        <w:rPr>
          <w:rFonts w:ascii="Arial" w:hAnsi="Arial" w:cs="Arial"/>
          <w:sz w:val="20"/>
          <w:szCs w:val="20"/>
        </w:rPr>
      </w:pPr>
      <w:r w:rsidRPr="001A2925">
        <w:rPr>
          <w:rFonts w:ascii="Arial" w:hAnsi="Arial" w:cs="Arial"/>
          <w:sz w:val="20"/>
          <w:szCs w:val="20"/>
        </w:rPr>
        <w:t xml:space="preserve">Hasicí pěny jsou obecně používány k omezení šíření a hašení požárů třídy B a k zabránění </w:t>
      </w:r>
      <w:proofErr w:type="spellStart"/>
      <w:r w:rsidRPr="001A2925">
        <w:rPr>
          <w:rFonts w:ascii="Arial" w:hAnsi="Arial" w:cs="Arial"/>
          <w:sz w:val="20"/>
          <w:szCs w:val="20"/>
        </w:rPr>
        <w:t>znovuvznícení</w:t>
      </w:r>
      <w:proofErr w:type="spellEnd"/>
      <w:r w:rsidRPr="001A2925">
        <w:rPr>
          <w:rFonts w:ascii="Arial" w:hAnsi="Arial" w:cs="Arial"/>
          <w:sz w:val="20"/>
          <w:szCs w:val="20"/>
        </w:rPr>
        <w:t>. Tyto pěny mohou být také použity k ochraně proti vznícení hořlavých kapalin a v určitých podmínkách k hašení požárů třídy A.</w:t>
      </w:r>
    </w:p>
    <w:p w:rsidR="001A2925" w:rsidRPr="001A2925" w:rsidRDefault="001A2925" w:rsidP="001A2925">
      <w:pPr>
        <w:pStyle w:val="Odstavecseseznamem"/>
        <w:numPr>
          <w:ilvl w:val="0"/>
          <w:numId w:val="20"/>
        </w:numPr>
        <w:spacing w:before="120"/>
        <w:jc w:val="both"/>
        <w:rPr>
          <w:rFonts w:ascii="Arial" w:hAnsi="Arial" w:cs="Arial"/>
          <w:sz w:val="20"/>
          <w:szCs w:val="20"/>
        </w:rPr>
      </w:pPr>
      <w:r w:rsidRPr="001A2925">
        <w:rPr>
          <w:rFonts w:ascii="Arial" w:hAnsi="Arial" w:cs="Arial"/>
          <w:sz w:val="20"/>
          <w:szCs w:val="20"/>
        </w:rPr>
        <w:t xml:space="preserve">Jako pěnidlo typu AR (alkohol </w:t>
      </w:r>
      <w:proofErr w:type="spellStart"/>
      <w:r w:rsidRPr="001A2925">
        <w:rPr>
          <w:rFonts w:ascii="Arial" w:hAnsi="Arial" w:cs="Arial"/>
          <w:sz w:val="20"/>
          <w:szCs w:val="20"/>
        </w:rPr>
        <w:t>resistant</w:t>
      </w:r>
      <w:proofErr w:type="spellEnd"/>
      <w:r w:rsidRPr="001A2925">
        <w:rPr>
          <w:rFonts w:ascii="Arial" w:hAnsi="Arial" w:cs="Arial"/>
          <w:sz w:val="20"/>
          <w:szCs w:val="20"/>
        </w:rPr>
        <w:t>), jehož pěna je odolná alkoholu dle ČSN EN -1568- část 4.</w:t>
      </w:r>
    </w:p>
    <w:p w:rsidR="001A2925" w:rsidRPr="001A2925" w:rsidRDefault="001A2925" w:rsidP="001A2925">
      <w:pPr>
        <w:pStyle w:val="Odstavecseseznamem"/>
        <w:numPr>
          <w:ilvl w:val="0"/>
          <w:numId w:val="20"/>
        </w:numPr>
        <w:spacing w:before="120"/>
        <w:jc w:val="both"/>
        <w:rPr>
          <w:rFonts w:ascii="Arial" w:hAnsi="Arial" w:cs="Arial"/>
          <w:sz w:val="20"/>
          <w:szCs w:val="20"/>
        </w:rPr>
      </w:pPr>
      <w:proofErr w:type="spellStart"/>
      <w:r w:rsidRPr="001A2925">
        <w:rPr>
          <w:rFonts w:ascii="Arial" w:hAnsi="Arial" w:cs="Arial"/>
          <w:sz w:val="20"/>
          <w:szCs w:val="20"/>
        </w:rPr>
        <w:t>Newtonské</w:t>
      </w:r>
      <w:proofErr w:type="spellEnd"/>
      <w:r w:rsidRPr="001A2925">
        <w:rPr>
          <w:rFonts w:ascii="Arial" w:hAnsi="Arial" w:cs="Arial"/>
          <w:sz w:val="20"/>
          <w:szCs w:val="20"/>
        </w:rPr>
        <w:t xml:space="preserve"> pěnidlo dle ČSN EN -1568- část 4.</w:t>
      </w:r>
    </w:p>
    <w:p w:rsidR="001A2925" w:rsidRPr="001A2925" w:rsidRDefault="001A2925" w:rsidP="001A2925">
      <w:pPr>
        <w:pStyle w:val="Odstavecseseznamem"/>
        <w:numPr>
          <w:ilvl w:val="0"/>
          <w:numId w:val="20"/>
        </w:numPr>
        <w:spacing w:before="120"/>
        <w:jc w:val="both"/>
        <w:rPr>
          <w:rFonts w:ascii="Arial" w:hAnsi="Arial" w:cs="Arial"/>
          <w:sz w:val="20"/>
          <w:szCs w:val="20"/>
        </w:rPr>
      </w:pPr>
      <w:r w:rsidRPr="001A2925">
        <w:rPr>
          <w:rFonts w:ascii="Arial" w:hAnsi="Arial" w:cs="Arial"/>
          <w:sz w:val="20"/>
          <w:szCs w:val="20"/>
        </w:rPr>
        <w:t xml:space="preserve">Rozsah použití hasiva pro všechny požadované části normy ČSN EN 1568 v přimísení max. 3% </w:t>
      </w:r>
      <w:proofErr w:type="spellStart"/>
      <w:r w:rsidRPr="001A2925">
        <w:rPr>
          <w:rFonts w:ascii="Arial" w:hAnsi="Arial" w:cs="Arial"/>
          <w:sz w:val="20"/>
          <w:szCs w:val="20"/>
        </w:rPr>
        <w:t>obj</w:t>
      </w:r>
      <w:proofErr w:type="spellEnd"/>
      <w:r w:rsidRPr="001A2925">
        <w:rPr>
          <w:rFonts w:ascii="Arial" w:hAnsi="Arial" w:cs="Arial"/>
          <w:sz w:val="20"/>
          <w:szCs w:val="20"/>
        </w:rPr>
        <w:t>.</w:t>
      </w:r>
    </w:p>
    <w:p w:rsidR="001A2925" w:rsidRPr="001A2925" w:rsidRDefault="001A2925" w:rsidP="001A2925">
      <w:pPr>
        <w:spacing w:after="120"/>
        <w:ind w:left="567"/>
        <w:rPr>
          <w:rFonts w:cs="Arial"/>
          <w:b/>
        </w:rPr>
      </w:pPr>
      <w:r w:rsidRPr="001A2925">
        <w:rPr>
          <w:rFonts w:cs="Arial"/>
          <w:b/>
        </w:rPr>
        <w:t>Technická specifikace pěnidla</w:t>
      </w:r>
    </w:p>
    <w:p w:rsidR="001A2925" w:rsidRPr="001A2925" w:rsidRDefault="001A2925" w:rsidP="001A2925">
      <w:pPr>
        <w:pStyle w:val="Textpoznpodarou"/>
        <w:numPr>
          <w:ilvl w:val="0"/>
          <w:numId w:val="20"/>
        </w:numPr>
        <w:jc w:val="both"/>
        <w:rPr>
          <w:rFonts w:ascii="Arial" w:hAnsi="Arial" w:cs="Arial"/>
        </w:rPr>
      </w:pPr>
      <w:r w:rsidRPr="001A2925">
        <w:rPr>
          <w:rFonts w:ascii="Arial" w:hAnsi="Arial" w:cs="Arial"/>
        </w:rPr>
        <w:t>splňuje následující normy a předpisy (poslední platné znění)</w:t>
      </w:r>
    </w:p>
    <w:p w:rsidR="001A2925" w:rsidRPr="001A2925" w:rsidRDefault="001A2925" w:rsidP="001A2925">
      <w:pPr>
        <w:numPr>
          <w:ilvl w:val="0"/>
          <w:numId w:val="18"/>
        </w:numPr>
        <w:autoSpaceDE w:val="0"/>
        <w:autoSpaceDN w:val="0"/>
        <w:adjustRightInd w:val="0"/>
        <w:spacing w:before="0"/>
        <w:rPr>
          <w:rFonts w:cs="Arial"/>
        </w:rPr>
      </w:pPr>
      <w:r w:rsidRPr="001A2925">
        <w:rPr>
          <w:rFonts w:cs="Arial"/>
        </w:rPr>
        <w:t>ČSN EN 1568 – Část 4: Technické podmínky pro pěnidla na těžkou pěnu k aplikaci na povrch kapalin mísitelných s vodou,</w:t>
      </w:r>
    </w:p>
    <w:p w:rsidR="001A2925" w:rsidRPr="001A2925" w:rsidRDefault="001A2925" w:rsidP="001A2925">
      <w:pPr>
        <w:numPr>
          <w:ilvl w:val="0"/>
          <w:numId w:val="18"/>
        </w:numPr>
        <w:autoSpaceDE w:val="0"/>
        <w:autoSpaceDN w:val="0"/>
        <w:adjustRightInd w:val="0"/>
        <w:spacing w:before="0"/>
        <w:rPr>
          <w:rFonts w:cs="Arial"/>
        </w:rPr>
      </w:pPr>
      <w:r w:rsidRPr="001A2925">
        <w:rPr>
          <w:rFonts w:cs="Arial"/>
        </w:rPr>
        <w:t>ČSN EN 1568 – Část 3: Technické podmínky pro pěnidla na těžkou pěnu k aplikaci na povrch kapalin nemísitelných s vodou,</w:t>
      </w:r>
    </w:p>
    <w:p w:rsidR="001A2925" w:rsidRPr="001A2925" w:rsidRDefault="001A2925" w:rsidP="001A2925">
      <w:pPr>
        <w:numPr>
          <w:ilvl w:val="0"/>
          <w:numId w:val="18"/>
        </w:numPr>
        <w:autoSpaceDE w:val="0"/>
        <w:autoSpaceDN w:val="0"/>
        <w:adjustRightInd w:val="0"/>
        <w:spacing w:before="0"/>
        <w:ind w:left="993" w:hanging="426"/>
        <w:rPr>
          <w:rFonts w:cs="Arial"/>
        </w:rPr>
      </w:pPr>
      <w:r w:rsidRPr="001A2925">
        <w:rPr>
          <w:rFonts w:cs="Arial"/>
        </w:rPr>
        <w:t>zákon č. 22/1997 Sb., o technických požadavcích na výrobky a o změně a doplnění některých zákonů, ve znění pozdějších předpisů,</w:t>
      </w:r>
    </w:p>
    <w:p w:rsidR="001A2925" w:rsidRPr="001A2925" w:rsidRDefault="001A2925" w:rsidP="001A2925">
      <w:pPr>
        <w:numPr>
          <w:ilvl w:val="0"/>
          <w:numId w:val="18"/>
        </w:numPr>
        <w:autoSpaceDE w:val="0"/>
        <w:autoSpaceDN w:val="0"/>
        <w:adjustRightInd w:val="0"/>
        <w:spacing w:before="0"/>
        <w:ind w:left="993" w:hanging="426"/>
        <w:rPr>
          <w:rFonts w:cs="Arial"/>
        </w:rPr>
      </w:pPr>
      <w:r w:rsidRPr="001A2925">
        <w:rPr>
          <w:rFonts w:cs="Arial"/>
        </w:rPr>
        <w:t>zákon č. 350/2011 Sb., o chemických látkách a chemických směsích a o změně některých zákonů, ve znění pozdějších předpisů,</w:t>
      </w:r>
    </w:p>
    <w:p w:rsidR="001A2925" w:rsidRPr="001A2925" w:rsidRDefault="001A2925" w:rsidP="001A2925">
      <w:pPr>
        <w:pStyle w:val="Odstavecseseznamem"/>
        <w:numPr>
          <w:ilvl w:val="0"/>
          <w:numId w:val="18"/>
        </w:numPr>
        <w:ind w:left="993" w:hanging="426"/>
        <w:jc w:val="both"/>
        <w:rPr>
          <w:rFonts w:ascii="Arial" w:hAnsi="Arial" w:cs="Arial"/>
          <w:sz w:val="20"/>
          <w:szCs w:val="20"/>
        </w:rPr>
      </w:pPr>
      <w:r w:rsidRPr="001A2925">
        <w:rPr>
          <w:rFonts w:ascii="Arial" w:hAnsi="Arial" w:cs="Arial"/>
          <w:sz w:val="20"/>
          <w:szCs w:val="20"/>
        </w:rPr>
        <w:t>nařízení vlády č. 173/1997 Sb., kterým se stanoví vybrané výrobky k posuzování shody, ve znění pozdějších předpisů,</w:t>
      </w:r>
    </w:p>
    <w:p w:rsidR="001A2925" w:rsidRPr="001A2925" w:rsidRDefault="001A2925" w:rsidP="001A2925">
      <w:pPr>
        <w:pStyle w:val="Odstavecseseznamem"/>
        <w:tabs>
          <w:tab w:val="left" w:pos="735"/>
        </w:tabs>
        <w:rPr>
          <w:rFonts w:ascii="Arial" w:hAnsi="Arial" w:cs="Arial"/>
          <w:sz w:val="20"/>
          <w:szCs w:val="20"/>
        </w:rPr>
      </w:pPr>
    </w:p>
    <w:p w:rsidR="001A2925" w:rsidRPr="001A2925" w:rsidRDefault="001A2925" w:rsidP="001A2925">
      <w:pPr>
        <w:pStyle w:val="Odstavecseseznamem"/>
        <w:tabs>
          <w:tab w:val="left" w:pos="735"/>
        </w:tabs>
        <w:rPr>
          <w:rFonts w:ascii="Arial" w:hAnsi="Arial" w:cs="Arial"/>
          <w:sz w:val="20"/>
          <w:szCs w:val="20"/>
        </w:rPr>
      </w:pPr>
    </w:p>
    <w:p w:rsidR="001A2925" w:rsidRPr="001A2925" w:rsidRDefault="001A2925" w:rsidP="001A2925">
      <w:pPr>
        <w:pStyle w:val="Odstavecseseznamem"/>
        <w:tabs>
          <w:tab w:val="left" w:pos="735"/>
        </w:tabs>
        <w:rPr>
          <w:rFonts w:ascii="Arial" w:hAnsi="Arial" w:cs="Arial"/>
          <w:b/>
          <w:sz w:val="20"/>
          <w:szCs w:val="20"/>
        </w:rPr>
      </w:pPr>
      <w:r w:rsidRPr="001A2925">
        <w:rPr>
          <w:rFonts w:ascii="Arial" w:hAnsi="Arial" w:cs="Arial"/>
          <w:b/>
          <w:sz w:val="20"/>
          <w:szCs w:val="20"/>
        </w:rPr>
        <w:t>Další požadované parametry pěnidla</w:t>
      </w:r>
    </w:p>
    <w:p w:rsidR="001A2925" w:rsidRPr="001A2925" w:rsidRDefault="001A2925" w:rsidP="001A2925">
      <w:pPr>
        <w:pStyle w:val="Odstavecseseznamem"/>
        <w:tabs>
          <w:tab w:val="left" w:pos="735"/>
        </w:tabs>
        <w:rPr>
          <w:rFonts w:ascii="Arial" w:hAnsi="Arial" w:cs="Arial"/>
          <w:b/>
          <w:sz w:val="20"/>
          <w:szCs w:val="20"/>
        </w:rPr>
      </w:pPr>
    </w:p>
    <w:p w:rsidR="001A2925" w:rsidRPr="001A2925" w:rsidRDefault="001A2925" w:rsidP="00A52CB2">
      <w:pPr>
        <w:pStyle w:val="Odstavecseseznamem"/>
        <w:numPr>
          <w:ilvl w:val="0"/>
          <w:numId w:val="20"/>
        </w:numPr>
        <w:spacing w:before="120"/>
        <w:jc w:val="both"/>
        <w:rPr>
          <w:rFonts w:ascii="Arial" w:hAnsi="Arial" w:cs="Arial"/>
          <w:sz w:val="20"/>
          <w:szCs w:val="20"/>
        </w:rPr>
      </w:pPr>
      <w:r w:rsidRPr="001A2925">
        <w:rPr>
          <w:rFonts w:ascii="Arial" w:hAnsi="Arial" w:cs="Arial"/>
          <w:sz w:val="20"/>
          <w:szCs w:val="20"/>
        </w:rPr>
        <w:t xml:space="preserve">Dle ČSN EN 1568 – Část 3 disponuje hasivo v přimíšení 3% </w:t>
      </w:r>
      <w:proofErr w:type="spellStart"/>
      <w:r w:rsidRPr="001A2925">
        <w:rPr>
          <w:rFonts w:ascii="Arial" w:hAnsi="Arial" w:cs="Arial"/>
          <w:sz w:val="20"/>
          <w:szCs w:val="20"/>
        </w:rPr>
        <w:t>obj</w:t>
      </w:r>
      <w:proofErr w:type="spellEnd"/>
      <w:r w:rsidRPr="001A2925">
        <w:rPr>
          <w:rFonts w:ascii="Arial" w:hAnsi="Arial" w:cs="Arial"/>
          <w:sz w:val="20"/>
          <w:szCs w:val="20"/>
        </w:rPr>
        <w:t xml:space="preserve">. </w:t>
      </w:r>
      <w:r w:rsidR="00A52CB2" w:rsidRPr="004B44E0">
        <w:rPr>
          <w:rFonts w:ascii="Arial" w:hAnsi="Arial" w:cs="Arial"/>
          <w:i/>
          <w:color w:val="E36C0A" w:themeColor="accent6" w:themeShade="BF"/>
          <w:sz w:val="20"/>
          <w:szCs w:val="20"/>
        </w:rPr>
        <w:t>se simulovanou pitnou vodou</w:t>
      </w:r>
      <w:r w:rsidR="00A52CB2" w:rsidRPr="004B44E0">
        <w:rPr>
          <w:color w:val="E36C0A" w:themeColor="accent6" w:themeShade="BF"/>
        </w:rPr>
        <w:t xml:space="preserve"> </w:t>
      </w:r>
      <w:r w:rsidRPr="001A2925">
        <w:rPr>
          <w:rFonts w:ascii="Arial" w:hAnsi="Arial" w:cs="Arial"/>
          <w:sz w:val="20"/>
          <w:szCs w:val="20"/>
        </w:rPr>
        <w:t>minimálně níže uvedenými, nebo lepšími parametry:</w:t>
      </w:r>
    </w:p>
    <w:p w:rsidR="001A2925" w:rsidRPr="001A2925" w:rsidRDefault="001A2925" w:rsidP="001A2925">
      <w:pPr>
        <w:pStyle w:val="Odstavecseseznamem"/>
        <w:numPr>
          <w:ilvl w:val="0"/>
          <w:numId w:val="18"/>
        </w:numPr>
        <w:ind w:left="993" w:hanging="426"/>
        <w:jc w:val="both"/>
        <w:rPr>
          <w:rFonts w:ascii="Arial" w:hAnsi="Arial" w:cs="Arial"/>
          <w:sz w:val="20"/>
          <w:szCs w:val="20"/>
        </w:rPr>
      </w:pPr>
      <w:r w:rsidRPr="001A2925">
        <w:rPr>
          <w:rFonts w:ascii="Arial" w:hAnsi="Arial" w:cs="Arial"/>
          <w:sz w:val="20"/>
          <w:szCs w:val="20"/>
        </w:rPr>
        <w:t>třída hasící schopnosti: I</w:t>
      </w:r>
    </w:p>
    <w:p w:rsidR="001A2925" w:rsidRPr="001A2925" w:rsidRDefault="001A2925" w:rsidP="001A2925">
      <w:pPr>
        <w:pStyle w:val="Odstavecseseznamem"/>
        <w:numPr>
          <w:ilvl w:val="0"/>
          <w:numId w:val="18"/>
        </w:numPr>
        <w:ind w:left="993" w:hanging="426"/>
        <w:jc w:val="both"/>
        <w:rPr>
          <w:rFonts w:ascii="Arial" w:hAnsi="Arial" w:cs="Arial"/>
          <w:sz w:val="20"/>
          <w:szCs w:val="20"/>
        </w:rPr>
      </w:pPr>
      <w:r w:rsidRPr="001A2925">
        <w:rPr>
          <w:rFonts w:ascii="Arial" w:hAnsi="Arial" w:cs="Arial"/>
          <w:sz w:val="20"/>
          <w:szCs w:val="20"/>
        </w:rPr>
        <w:t>úroveň odolnosti proti zpětnému rozhoření: B</w:t>
      </w:r>
    </w:p>
    <w:p w:rsidR="001A2925" w:rsidRPr="00A52CB2" w:rsidRDefault="001A2925" w:rsidP="001A2925">
      <w:pPr>
        <w:pStyle w:val="Odstavecseseznamem"/>
        <w:numPr>
          <w:ilvl w:val="0"/>
          <w:numId w:val="20"/>
        </w:numPr>
        <w:spacing w:before="120"/>
        <w:jc w:val="both"/>
      </w:pPr>
      <w:r w:rsidRPr="001A2925">
        <w:rPr>
          <w:rFonts w:ascii="Arial" w:hAnsi="Arial" w:cs="Arial"/>
          <w:sz w:val="20"/>
          <w:szCs w:val="20"/>
        </w:rPr>
        <w:t>Bod tuhnutí hasiva se požaduje rovný nebo nižší než -15 °C.</w:t>
      </w:r>
    </w:p>
    <w:p w:rsidR="00A52CB2" w:rsidRPr="004B44E0" w:rsidRDefault="00A52CB2" w:rsidP="00A52CB2">
      <w:pPr>
        <w:pStyle w:val="Odstavecseseznamem"/>
        <w:numPr>
          <w:ilvl w:val="0"/>
          <w:numId w:val="20"/>
        </w:numPr>
        <w:spacing w:before="120"/>
        <w:jc w:val="both"/>
        <w:rPr>
          <w:rFonts w:ascii="Arial" w:hAnsi="Arial" w:cs="Arial"/>
          <w:i/>
          <w:color w:val="E36C0A" w:themeColor="accent6" w:themeShade="BF"/>
          <w:sz w:val="20"/>
          <w:szCs w:val="20"/>
        </w:rPr>
      </w:pPr>
      <w:r w:rsidRPr="004B44E0">
        <w:rPr>
          <w:rFonts w:ascii="Arial" w:hAnsi="Arial" w:cs="Arial"/>
          <w:i/>
          <w:color w:val="E36C0A" w:themeColor="accent6" w:themeShade="BF"/>
          <w:sz w:val="20"/>
          <w:szCs w:val="20"/>
        </w:rPr>
        <w:t xml:space="preserve">Viskozita hasiva se při teplotě -15 °C požaduje maximálně 200 mm2.s-1 v případě </w:t>
      </w:r>
      <w:proofErr w:type="spellStart"/>
      <w:r w:rsidRPr="004B44E0">
        <w:rPr>
          <w:rFonts w:ascii="Arial" w:hAnsi="Arial" w:cs="Arial"/>
          <w:i/>
          <w:color w:val="E36C0A" w:themeColor="accent6" w:themeShade="BF"/>
          <w:sz w:val="20"/>
          <w:szCs w:val="20"/>
        </w:rPr>
        <w:t>newtonského</w:t>
      </w:r>
      <w:proofErr w:type="spellEnd"/>
      <w:r w:rsidRPr="004B44E0">
        <w:rPr>
          <w:rFonts w:ascii="Arial" w:hAnsi="Arial" w:cs="Arial"/>
          <w:i/>
          <w:color w:val="E36C0A" w:themeColor="accent6" w:themeShade="BF"/>
          <w:sz w:val="20"/>
          <w:szCs w:val="20"/>
        </w:rPr>
        <w:t xml:space="preserve"> pěnidla.</w:t>
      </w:r>
    </w:p>
    <w:p w:rsidR="00297A2B" w:rsidRPr="001A2925" w:rsidRDefault="00297A2B" w:rsidP="00297A2B">
      <w:pPr>
        <w:pStyle w:val="Odstavecseseznamem"/>
        <w:numPr>
          <w:ilvl w:val="0"/>
          <w:numId w:val="20"/>
        </w:numPr>
        <w:spacing w:before="120"/>
        <w:jc w:val="both"/>
        <w:rPr>
          <w:rFonts w:ascii="Arial" w:hAnsi="Arial" w:cs="Arial"/>
          <w:sz w:val="20"/>
          <w:szCs w:val="20"/>
        </w:rPr>
      </w:pPr>
      <w:r w:rsidRPr="001A2925">
        <w:rPr>
          <w:rFonts w:ascii="Arial" w:hAnsi="Arial" w:cs="Arial"/>
          <w:sz w:val="20"/>
          <w:szCs w:val="20"/>
        </w:rPr>
        <w:t>Záruční a pozáruční podmínky (předpoklad záruční lhůty je minimálně 60 měsíců od převzetí zboží).</w:t>
      </w:r>
    </w:p>
    <w:p w:rsidR="00297A2B" w:rsidRPr="001A2925" w:rsidRDefault="00297A2B" w:rsidP="00297A2B">
      <w:pPr>
        <w:pStyle w:val="Odstavecseseznamem"/>
        <w:numPr>
          <w:ilvl w:val="0"/>
          <w:numId w:val="20"/>
        </w:numPr>
        <w:spacing w:before="120"/>
        <w:jc w:val="both"/>
        <w:rPr>
          <w:rFonts w:ascii="Arial" w:hAnsi="Arial" w:cs="Arial"/>
          <w:sz w:val="20"/>
          <w:szCs w:val="20"/>
        </w:rPr>
      </w:pPr>
      <w:r w:rsidRPr="001A2925">
        <w:rPr>
          <w:rFonts w:ascii="Arial" w:hAnsi="Arial" w:cs="Arial"/>
          <w:sz w:val="20"/>
          <w:szCs w:val="20"/>
        </w:rPr>
        <w:t>Pravidla pro rozšíření záručních podmínek pro skladování mimo originální obaly dodavatele.</w:t>
      </w:r>
    </w:p>
    <w:p w:rsidR="00297A2B" w:rsidRDefault="00297A2B" w:rsidP="00297A2B">
      <w:pPr>
        <w:pStyle w:val="Odstavecseseznamem"/>
        <w:numPr>
          <w:ilvl w:val="0"/>
          <w:numId w:val="20"/>
        </w:numPr>
        <w:spacing w:before="120"/>
        <w:jc w:val="both"/>
        <w:rPr>
          <w:rFonts w:ascii="Arial" w:hAnsi="Arial" w:cs="Arial"/>
          <w:sz w:val="20"/>
          <w:szCs w:val="20"/>
        </w:rPr>
      </w:pPr>
      <w:r w:rsidRPr="001A2925">
        <w:rPr>
          <w:rFonts w:ascii="Arial" w:hAnsi="Arial" w:cs="Arial"/>
          <w:sz w:val="20"/>
          <w:szCs w:val="20"/>
        </w:rPr>
        <w:t>Veškerá pěnidla dodávaná dodavatelem, musí být vyrobena s datem výroby max. 6 měsíců před termínem dodání.</w:t>
      </w:r>
    </w:p>
    <w:p w:rsidR="00297A2B" w:rsidRDefault="00297A2B" w:rsidP="00297A2B">
      <w:pPr>
        <w:pStyle w:val="Odstavecseseznamem"/>
        <w:numPr>
          <w:ilvl w:val="0"/>
          <w:numId w:val="20"/>
        </w:numPr>
        <w:spacing w:before="120"/>
        <w:jc w:val="both"/>
        <w:rPr>
          <w:rFonts w:ascii="Arial" w:hAnsi="Arial" w:cs="Arial"/>
          <w:sz w:val="20"/>
          <w:szCs w:val="20"/>
        </w:rPr>
      </w:pPr>
      <w:r w:rsidRPr="001A2925">
        <w:rPr>
          <w:rFonts w:ascii="Arial" w:hAnsi="Arial" w:cs="Arial"/>
          <w:sz w:val="20"/>
          <w:szCs w:val="20"/>
        </w:rPr>
        <w:t>Životnost pěnidla je 10 let za splnění podmínek skladování (uložení).</w:t>
      </w:r>
    </w:p>
    <w:p w:rsidR="00297A2B" w:rsidRPr="001A2925" w:rsidRDefault="00297A2B" w:rsidP="00297A2B">
      <w:pPr>
        <w:pStyle w:val="Odstavecseseznamem"/>
        <w:numPr>
          <w:ilvl w:val="0"/>
          <w:numId w:val="20"/>
        </w:numPr>
        <w:spacing w:before="120"/>
        <w:jc w:val="both"/>
        <w:rPr>
          <w:rFonts w:ascii="Arial" w:hAnsi="Arial" w:cs="Arial"/>
          <w:sz w:val="20"/>
          <w:szCs w:val="20"/>
        </w:rPr>
      </w:pPr>
      <w:r w:rsidRPr="001A2925">
        <w:rPr>
          <w:rFonts w:ascii="Arial" w:hAnsi="Arial" w:cs="Arial"/>
          <w:sz w:val="20"/>
          <w:szCs w:val="20"/>
        </w:rPr>
        <w:t>Jako obaly budou použity 1000 litrové IBC kontejnery, pro menší dodávku 200 litrové sudy které jsou součástí dodávky.</w:t>
      </w:r>
    </w:p>
    <w:p w:rsidR="001A2925" w:rsidRPr="001A2925" w:rsidRDefault="001A2925" w:rsidP="00EF0690">
      <w:pPr>
        <w:tabs>
          <w:tab w:val="num" w:pos="1364"/>
        </w:tabs>
        <w:rPr>
          <w:rFonts w:cs="Arial"/>
        </w:rPr>
      </w:pPr>
    </w:p>
    <w:p w:rsidR="007B0B1A" w:rsidRDefault="001A2925" w:rsidP="00297A2B">
      <w:r w:rsidRPr="001A2925">
        <w:rPr>
          <w:rFonts w:cs="Arial"/>
        </w:rPr>
        <w:tab/>
      </w:r>
      <w:r w:rsidRPr="001A2925">
        <w:rPr>
          <w:rFonts w:cs="Arial"/>
        </w:rPr>
        <w:tab/>
      </w:r>
      <w:r w:rsidR="007B0B1A">
        <w:t>(dále též jen „</w:t>
      </w:r>
      <w:r w:rsidR="007B0B1A" w:rsidRPr="00550C98">
        <w:rPr>
          <w:b/>
        </w:rPr>
        <w:t>předmět koupě</w:t>
      </w:r>
      <w:r w:rsidR="007B0B1A">
        <w:t>“ či „</w:t>
      </w:r>
      <w:r w:rsidR="007B0B1A" w:rsidRPr="00550C98">
        <w:rPr>
          <w:b/>
        </w:rPr>
        <w:t>zboží</w:t>
      </w:r>
      <w:r w:rsidR="007B0B1A">
        <w:t>“)</w:t>
      </w:r>
    </w:p>
    <w:p w:rsidR="00DA2428" w:rsidRPr="008A1EE3" w:rsidRDefault="00DA2428" w:rsidP="00395587">
      <w:pPr>
        <w:pStyle w:val="02-ODST-2"/>
      </w:pPr>
      <w:r w:rsidRPr="008A1EE3">
        <w:t xml:space="preserve">Prodávající je povinen dodat předmět </w:t>
      </w:r>
      <w:r w:rsidR="007B0B1A" w:rsidRPr="008A1EE3">
        <w:t>koupě</w:t>
      </w:r>
      <w:r w:rsidRPr="008A1EE3">
        <w:t>, který musí vyhovovat požadavkům právních a technických předpisů a musí splňovat podmínky podle níže uvedené dokumentace (dále jen „</w:t>
      </w:r>
      <w:r w:rsidRPr="008A1EE3">
        <w:rPr>
          <w:b/>
        </w:rPr>
        <w:t>Závazné podklady</w:t>
      </w:r>
      <w:r w:rsidRPr="008A1EE3">
        <w:t xml:space="preserve">“): </w:t>
      </w:r>
    </w:p>
    <w:p w:rsidR="00DA2428" w:rsidRPr="008A1EE3" w:rsidRDefault="00DA2428" w:rsidP="004A221D">
      <w:pPr>
        <w:pStyle w:val="Odstavec2"/>
        <w:numPr>
          <w:ilvl w:val="0"/>
          <w:numId w:val="9"/>
        </w:numPr>
        <w:spacing w:before="0" w:after="120"/>
      </w:pPr>
      <w:r w:rsidRPr="008A1EE3">
        <w:t xml:space="preserve">Prodávajícímu předané a jím převzaté zadávací dokumentace ze dne </w:t>
      </w:r>
      <w:r w:rsidR="002175DF" w:rsidRPr="008A1EE3">
        <w:rPr>
          <w:rFonts w:cs="Arial"/>
        </w:rPr>
        <w:t>[</w:t>
      </w:r>
      <w:r w:rsidR="002175DF" w:rsidRPr="008676C2">
        <w:rPr>
          <w:rFonts w:cs="Arial"/>
          <w:highlight w:val="yellow"/>
        </w:rPr>
        <w:t xml:space="preserve">bude </w:t>
      </w:r>
      <w:proofErr w:type="gramStart"/>
      <w:r w:rsidR="002175DF" w:rsidRPr="008676C2">
        <w:rPr>
          <w:rFonts w:cs="Arial"/>
          <w:highlight w:val="yellow"/>
        </w:rPr>
        <w:t>doplněno</w:t>
      </w:r>
      <w:r w:rsidR="002175DF" w:rsidRPr="00286679">
        <w:rPr>
          <w:rFonts w:cs="Arial"/>
          <w:highlight w:val="yellow"/>
        </w:rPr>
        <w:t xml:space="preserve">] </w:t>
      </w:r>
      <w:r w:rsidR="002175DF" w:rsidRPr="00286679">
        <w:rPr>
          <w:highlight w:val="yellow"/>
        </w:rPr>
        <w:t xml:space="preserve"> </w:t>
      </w:r>
      <w:r w:rsidRPr="00286679">
        <w:rPr>
          <w:highlight w:val="lightGray"/>
        </w:rPr>
        <w:t xml:space="preserve">k </w:t>
      </w:r>
      <w:r w:rsidRPr="008A1EE3">
        <w:t>zakázce</w:t>
      </w:r>
      <w:proofErr w:type="gramEnd"/>
      <w:r w:rsidRPr="008A1EE3">
        <w:t xml:space="preserve"> č.</w:t>
      </w:r>
      <w:r w:rsidR="002175DF" w:rsidRPr="002175DF">
        <w:rPr>
          <w:rFonts w:cs="Arial"/>
        </w:rPr>
        <w:t xml:space="preserve"> </w:t>
      </w:r>
      <w:r w:rsidR="00297A2B">
        <w:rPr>
          <w:rFonts w:cs="Arial"/>
        </w:rPr>
        <w:t>217/20/OCN</w:t>
      </w:r>
      <w:r>
        <w:t>, nazvané „</w:t>
      </w:r>
      <w:r w:rsidR="00297A2B">
        <w:rPr>
          <w:rFonts w:cs="Arial"/>
        </w:rPr>
        <w:t>Nákup pěnidla</w:t>
      </w:r>
      <w:r>
        <w:t xml:space="preserve">“, </w:t>
      </w:r>
      <w:r w:rsidRPr="008A1EE3">
        <w:t>včetně jejích příloh (dále jen „</w:t>
      </w:r>
      <w:r w:rsidRPr="008A1EE3">
        <w:rPr>
          <w:b/>
          <w:i/>
        </w:rPr>
        <w:t>Zadávací dokumentace</w:t>
      </w:r>
      <w:r w:rsidRPr="008A1EE3">
        <w:t xml:space="preserve">“), </w:t>
      </w:r>
    </w:p>
    <w:p w:rsidR="00DA2428" w:rsidRPr="008A1EE3" w:rsidRDefault="00EB5FBA" w:rsidP="004A221D">
      <w:pPr>
        <w:pStyle w:val="Odstavec2"/>
        <w:numPr>
          <w:ilvl w:val="0"/>
          <w:numId w:val="9"/>
        </w:numPr>
        <w:spacing w:before="0" w:after="120"/>
      </w:pPr>
      <w:r w:rsidRPr="008A1EE3">
        <w:t>nabídky p</w:t>
      </w:r>
      <w:r w:rsidR="00DA2428" w:rsidRPr="008A1EE3">
        <w:t>rodávajícího ze dne</w:t>
      </w:r>
      <w:r w:rsidR="00DA2428">
        <w:t xml:space="preserve"> </w:t>
      </w:r>
      <w:r w:rsidR="002175DF">
        <w:rPr>
          <w:rFonts w:cs="Arial"/>
        </w:rPr>
        <w:t>[</w:t>
      </w:r>
      <w:r w:rsidR="002175DF" w:rsidRPr="00395587">
        <w:rPr>
          <w:rFonts w:cs="Arial"/>
          <w:highlight w:val="yellow"/>
        </w:rPr>
        <w:t>bude doplněno</w:t>
      </w:r>
      <w:r w:rsidR="002175DF">
        <w:rPr>
          <w:rFonts w:cs="Arial"/>
        </w:rPr>
        <w:t>]</w:t>
      </w:r>
      <w:r w:rsidR="00BE0A88">
        <w:rPr>
          <w:rFonts w:cs="Arial"/>
        </w:rPr>
        <w:t xml:space="preserve"> ev. č. [</w:t>
      </w:r>
      <w:r w:rsidR="00BE0A88" w:rsidRPr="00395587">
        <w:rPr>
          <w:rFonts w:cs="Arial"/>
          <w:highlight w:val="yellow"/>
        </w:rPr>
        <w:t>bude doplněno</w:t>
      </w:r>
      <w:r w:rsidR="00BE0A88" w:rsidRPr="00FC3B7F">
        <w:rPr>
          <w:rFonts w:cs="Arial"/>
          <w:highlight w:val="yellow"/>
        </w:rPr>
        <w:t>, bylo-li dodavatelem přiděleno</w:t>
      </w:r>
      <w:r w:rsidR="00BE0A88">
        <w:rPr>
          <w:rFonts w:cs="Arial"/>
        </w:rPr>
        <w:t>]</w:t>
      </w:r>
      <w:r w:rsidR="002175DF">
        <w:rPr>
          <w:rFonts w:cs="Arial"/>
        </w:rPr>
        <w:t xml:space="preserve"> </w:t>
      </w:r>
      <w:r w:rsidR="00DA2428" w:rsidRPr="008A1EE3">
        <w:t>podané do výběrového řízení k zakázce dle Zadávací dokumentace (dále jen „</w:t>
      </w:r>
      <w:r w:rsidR="00DA2428" w:rsidRPr="008A1EE3">
        <w:rPr>
          <w:b/>
          <w:i/>
        </w:rPr>
        <w:t>Nabídka</w:t>
      </w:r>
      <w:r w:rsidR="00DA2428" w:rsidRPr="008A1EE3">
        <w:t>“),</w:t>
      </w:r>
    </w:p>
    <w:p w:rsidR="00DA2428" w:rsidRPr="008A1EE3" w:rsidRDefault="00DA2428" w:rsidP="00395587">
      <w:pPr>
        <w:pStyle w:val="Odstavec2"/>
        <w:spacing w:before="0" w:after="120"/>
        <w:ind w:left="567"/>
      </w:pPr>
      <w:r w:rsidRPr="008A1EE3">
        <w:t>V případě rozporu mezi jednotlivými dokumenty Závazných podkladů má přednost Zadávací dokumentace. Prodávající odpovídá za kompletnost Nabídky.</w:t>
      </w:r>
    </w:p>
    <w:p w:rsidR="00D51EA6" w:rsidRPr="008A1EE3" w:rsidRDefault="00D51EA6" w:rsidP="00395587">
      <w:pPr>
        <w:pStyle w:val="02-ODST-2"/>
      </w:pPr>
      <w:r w:rsidRPr="008A1EE3">
        <w:t xml:space="preserve">Prodávající prohlašuje, že provedl odborné posouzení a zhodnocení technických parametrů předmětu plnění v souladu s požadavky kupujícího uvedenými v Zadávací dokumentaci a </w:t>
      </w:r>
      <w:r w:rsidRPr="008A1EE3">
        <w:lastRenderedPageBreak/>
        <w:t>prohlašuje, že veškeré údaje k řádnému plnění této smlouvy mu byly známy před uzavřením této smlouvy.</w:t>
      </w:r>
    </w:p>
    <w:p w:rsidR="00D51EA6" w:rsidRPr="008A1EE3" w:rsidRDefault="00D51EA6" w:rsidP="00D51EA6">
      <w:pPr>
        <w:pStyle w:val="02-ODST-2"/>
      </w:pPr>
      <w:r w:rsidRPr="008A1EE3">
        <w:rPr>
          <w:rFonts w:cs="Arial"/>
        </w:rPr>
        <w:t xml:space="preserve">Prodávající se zavazuje dodat kupujícímu předmět koupě </w:t>
      </w:r>
      <w:r w:rsidRPr="008A1EE3">
        <w:t>v množství, jakosti a provedení, jež je určeno touto smlouvou, jejími nedílnými součástmi a příslušnými právními předpisy a technickými normami.</w:t>
      </w:r>
    </w:p>
    <w:p w:rsidR="006E2303" w:rsidRPr="008A1EE3" w:rsidRDefault="000610D8" w:rsidP="00DA2428">
      <w:pPr>
        <w:pStyle w:val="02-ODST-2"/>
        <w:rPr>
          <w:rFonts w:cs="Arial"/>
        </w:rPr>
      </w:pPr>
      <w:r w:rsidRPr="008A1EE3">
        <w:rPr>
          <w:rFonts w:cs="Arial"/>
        </w:rPr>
        <w:t xml:space="preserve">Účelem této smlouvy je ze strany kupujícího získat </w:t>
      </w:r>
      <w:r w:rsidR="00DE32B0" w:rsidRPr="008A1EE3">
        <w:rPr>
          <w:rFonts w:cs="Arial"/>
        </w:rPr>
        <w:t xml:space="preserve">kvalitní předmět </w:t>
      </w:r>
      <w:r w:rsidR="000467B8" w:rsidRPr="008A1EE3">
        <w:rPr>
          <w:rFonts w:cs="Arial"/>
        </w:rPr>
        <w:t xml:space="preserve">koupě </w:t>
      </w:r>
      <w:r w:rsidRPr="008A1EE3">
        <w:rPr>
          <w:rFonts w:cs="Arial"/>
        </w:rPr>
        <w:t>splňující veškeré právní a technické předpisy</w:t>
      </w:r>
      <w:r w:rsidR="000F558F" w:rsidRPr="008A1EE3">
        <w:rPr>
          <w:rFonts w:cs="Arial"/>
        </w:rPr>
        <w:t>.</w:t>
      </w:r>
    </w:p>
    <w:p w:rsidR="00D51EA6" w:rsidRPr="008A1EE3" w:rsidRDefault="00D51EA6" w:rsidP="00D51EA6">
      <w:pPr>
        <w:pStyle w:val="02-ODST-2"/>
        <w:rPr>
          <w:rFonts w:cs="Arial"/>
        </w:rPr>
      </w:pPr>
      <w:bookmarkStart w:id="3" w:name="_Ref337719856"/>
      <w:r w:rsidRPr="008A1EE3">
        <w:rPr>
          <w:rFonts w:cs="Arial"/>
        </w:rPr>
        <w:t>Kupující výslovně prodávajícího upozorňuje, že nemá zájem na jakémkoliv vadném plnění a proto prodávající výslovně kupujícího ujišťuje, že předmět plnění bude vždy bez vad.</w:t>
      </w:r>
    </w:p>
    <w:p w:rsidR="007B0B1A" w:rsidRPr="008A1EE3" w:rsidRDefault="007B0B1A" w:rsidP="00395587">
      <w:pPr>
        <w:pStyle w:val="02-ODST-2"/>
      </w:pPr>
      <w:bookmarkStart w:id="4" w:name="_Ref370462987"/>
      <w:bookmarkEnd w:id="3"/>
      <w:r w:rsidRPr="008A1EE3">
        <w:t>Prodávající je na základě a dle této smlouvy povinen rovněž dodat kupujícímu dokumentaci nutnou k převzetí a užívání předmětu koupě a specifikovanou v</w:t>
      </w:r>
      <w:r w:rsidR="00F90398" w:rsidRPr="008A1EE3">
        <w:t xml:space="preserve"> odstavci </w:t>
      </w:r>
      <w:r w:rsidRPr="008A1EE3">
        <w:fldChar w:fldCharType="begin"/>
      </w:r>
      <w:r w:rsidRPr="008A1EE3">
        <w:instrText xml:space="preserve"> REF _Ref337720457 \r \h </w:instrText>
      </w:r>
      <w:r w:rsidR="003E7145" w:rsidRPr="008A1EE3">
        <w:instrText xml:space="preserve"> \* MERGEFORMAT </w:instrText>
      </w:r>
      <w:r w:rsidRPr="008A1EE3">
        <w:fldChar w:fldCharType="separate"/>
      </w:r>
      <w:proofErr w:type="gramStart"/>
      <w:r w:rsidR="006420F3" w:rsidRPr="008A1EE3">
        <w:t>10.2</w:t>
      </w:r>
      <w:r w:rsidRPr="008A1EE3">
        <w:fldChar w:fldCharType="end"/>
      </w:r>
      <w:r w:rsidRPr="008A1EE3">
        <w:t xml:space="preserve">  této</w:t>
      </w:r>
      <w:proofErr w:type="gramEnd"/>
      <w:r w:rsidRPr="008A1EE3">
        <w:t xml:space="preserve"> smlouvy.</w:t>
      </w:r>
    </w:p>
    <w:p w:rsidR="00322A3E" w:rsidRPr="008A1EE3" w:rsidRDefault="004900C3" w:rsidP="008676C2">
      <w:pPr>
        <w:pStyle w:val="02-ODST-2"/>
        <w:rPr>
          <w:rFonts w:cs="Arial"/>
          <w:i/>
        </w:rPr>
      </w:pPr>
      <w:bookmarkStart w:id="5" w:name="_Ref421700017"/>
      <w:bookmarkStart w:id="6" w:name="_Ref436223114"/>
      <w:r w:rsidRPr="008A1EE3">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rsidR="00D51EA6" w:rsidRPr="008A1EE3">
        <w:t xml:space="preserve">ať již jako celek </w:t>
      </w:r>
      <w:r w:rsidRPr="008A1EE3">
        <w:t xml:space="preserve">či </w:t>
      </w:r>
      <w:r w:rsidR="00D51EA6" w:rsidRPr="008A1EE3">
        <w:t xml:space="preserve">jeho </w:t>
      </w:r>
      <w:r w:rsidRPr="008A1EE3">
        <w:t xml:space="preserve">jednotlivou část </w:t>
      </w:r>
      <w:r w:rsidR="00D51EA6" w:rsidRPr="008A1EE3">
        <w:t xml:space="preserve">eventuálně jednotlivý </w:t>
      </w:r>
      <w:r w:rsidRPr="008A1EE3">
        <w:t>kus zboží) na základě smlouvy ke kontrole -  přezkumu (dále a výše též jen kontrola) spočívajícím</w:t>
      </w:r>
      <w:r w:rsidR="00F4648F" w:rsidRPr="008A1EE3">
        <w:t xml:space="preserve"> v </w:t>
      </w:r>
      <w:r w:rsidR="00F4648F" w:rsidRPr="008A1EE3">
        <w:rPr>
          <w:rFonts w:cs="Arial"/>
        </w:rPr>
        <w:t>prokázání shody jakosti dodaného zboží vůči doloženým atestům a certifikátům</w:t>
      </w:r>
      <w:r w:rsidR="000F1984" w:rsidRPr="008A1EE3">
        <w:rPr>
          <w:rFonts w:cs="Arial"/>
        </w:rPr>
        <w:t xml:space="preserve"> či technickým normám</w:t>
      </w:r>
      <w:r w:rsidR="00F4648F" w:rsidRPr="008A1EE3">
        <w:t xml:space="preserve">, </w:t>
      </w:r>
      <w:r w:rsidRPr="008A1EE3">
        <w:t>a to v průběhu celé záruční doby. T</w:t>
      </w:r>
      <w:r w:rsidR="001726B7" w:rsidRPr="008A1EE3">
        <w:t>uto kontrolu bude provádět sám k</w:t>
      </w:r>
      <w:r w:rsidRPr="008A1EE3">
        <w:t>upující či jím pověřený třetí subjekt. V případě, že se provedenou kontrolou ukáže, že zboží má vady,</w:t>
      </w:r>
      <w:r w:rsidR="001726B7" w:rsidRPr="008A1EE3">
        <w:t xml:space="preserve"> jedná se o vadné plnění </w:t>
      </w:r>
      <w:r w:rsidR="000F1984" w:rsidRPr="008A1EE3">
        <w:t>prodávajícího a za</w:t>
      </w:r>
      <w:r w:rsidR="00D51EA6" w:rsidRPr="008A1EE3">
        <w:t xml:space="preserve"> podmínek uvedených ve smlouvě i její </w:t>
      </w:r>
      <w:r w:rsidR="001726B7" w:rsidRPr="008A1EE3">
        <w:t>podstatné porušení</w:t>
      </w:r>
      <w:r w:rsidRPr="008A1EE3">
        <w:t>. Kupující je v případě, že se na základě proved</w:t>
      </w:r>
      <w:r w:rsidR="001726B7" w:rsidRPr="008A1EE3">
        <w:t>ené kontroly zjistí, že plnění p</w:t>
      </w:r>
      <w:r w:rsidRPr="008A1EE3">
        <w:t xml:space="preserve">rodávajícího je </w:t>
      </w:r>
      <w:r w:rsidR="001726B7" w:rsidRPr="008A1EE3">
        <w:t>vadné, oprávněn požadovat a p</w:t>
      </w:r>
      <w:r w:rsidRPr="008A1EE3">
        <w:t xml:space="preserve">rodávající je povinen </w:t>
      </w:r>
      <w:r w:rsidR="001726B7" w:rsidRPr="008A1EE3">
        <w:t>k</w:t>
      </w:r>
      <w:r w:rsidRPr="008A1EE3">
        <w:t xml:space="preserve">upujícímu uhradit </w:t>
      </w:r>
      <w:r w:rsidR="006F2A63" w:rsidRPr="008A1EE3">
        <w:t xml:space="preserve">kromě náhrady škody a </w:t>
      </w:r>
      <w:r w:rsidRPr="008A1EE3">
        <w:t xml:space="preserve">sjednaných smluvních pokut rovněž náklady </w:t>
      </w:r>
      <w:r w:rsidR="001726B7" w:rsidRPr="008A1EE3">
        <w:t>k</w:t>
      </w:r>
      <w:r w:rsidRPr="008A1EE3">
        <w:t>upujícího spojené s provedením kontroly zboží</w:t>
      </w:r>
      <w:bookmarkEnd w:id="5"/>
      <w:r w:rsidR="00F4648F" w:rsidRPr="008A1EE3">
        <w:t>.</w:t>
      </w:r>
      <w:bookmarkEnd w:id="6"/>
      <w:r w:rsidR="00F90398" w:rsidRPr="008A1EE3">
        <w:rPr>
          <w:i/>
        </w:rPr>
        <w:t xml:space="preserve"> </w:t>
      </w:r>
    </w:p>
    <w:bookmarkEnd w:id="4"/>
    <w:p w:rsidR="006E2303" w:rsidRDefault="006E2303" w:rsidP="00F019AD">
      <w:pPr>
        <w:pStyle w:val="01-L"/>
      </w:pPr>
      <w:r>
        <w:t>Doba plnění</w:t>
      </w:r>
    </w:p>
    <w:p w:rsidR="006E2303" w:rsidRPr="00297A2B" w:rsidRDefault="004B44E0" w:rsidP="008C7156">
      <w:pPr>
        <w:pStyle w:val="02-ODST-2"/>
      </w:pPr>
      <w:r w:rsidRPr="000B6D45">
        <w:rPr>
          <w:rFonts w:cs="Arial"/>
          <w:i/>
          <w:color w:val="E36C0A" w:themeColor="accent6" w:themeShade="BF"/>
        </w:rPr>
        <w:t>Lhůta pro dodání a předání předmětu koupě specifikovaném v odstavci 1.2 této smlouvy prodávajícím kupujícímu je stanovena nejpozději do 60 dnů od uzavření této smlouvy</w:t>
      </w:r>
      <w:r>
        <w:rPr>
          <w:rFonts w:cs="Arial"/>
          <w:i/>
          <w:color w:val="E36C0A" w:themeColor="accent6" w:themeShade="BF"/>
        </w:rPr>
        <w:t>.</w:t>
      </w:r>
    </w:p>
    <w:p w:rsidR="004D3B82" w:rsidRDefault="00EB42B1" w:rsidP="00F019AD">
      <w:pPr>
        <w:pStyle w:val="01-L"/>
      </w:pPr>
      <w:r>
        <w:t>Míst</w:t>
      </w:r>
      <w:r w:rsidR="00172141">
        <w:t>o</w:t>
      </w:r>
      <w:r w:rsidR="00114073">
        <w:t xml:space="preserve"> plnění</w:t>
      </w:r>
    </w:p>
    <w:p w:rsidR="00297A2B" w:rsidRPr="008A1EE3" w:rsidRDefault="00EB42B1" w:rsidP="0034019D">
      <w:pPr>
        <w:pStyle w:val="02-ODST-2"/>
      </w:pPr>
      <w:bookmarkStart w:id="7" w:name="_Ref353450487"/>
      <w:bookmarkStart w:id="8" w:name="_Ref337719878"/>
      <w:bookmarkStart w:id="9" w:name="_Ref348080152"/>
      <w:r w:rsidRPr="008A1EE3">
        <w:t>Míst</w:t>
      </w:r>
      <w:r w:rsidR="00172141" w:rsidRPr="008A1EE3">
        <w:t>em</w:t>
      </w:r>
      <w:r w:rsidR="004472C8" w:rsidRPr="008A1EE3">
        <w:t xml:space="preserve"> plnění smlouvy </w:t>
      </w:r>
      <w:r w:rsidR="00297A2B" w:rsidRPr="008A1EE3">
        <w:t>jsou:</w:t>
      </w:r>
    </w:p>
    <w:bookmarkEnd w:id="7"/>
    <w:p w:rsidR="00297A2B" w:rsidRDefault="00297A2B" w:rsidP="00297A2B">
      <w:pPr>
        <w:pStyle w:val="02-ODST-2"/>
        <w:numPr>
          <w:ilvl w:val="0"/>
          <w:numId w:val="0"/>
        </w:numPr>
        <w:ind w:left="567"/>
      </w:pPr>
      <w:r>
        <w:t>•</w:t>
      </w:r>
      <w:r>
        <w:tab/>
        <w:t>sklad Hněvice, 411 08, Hněvice 62, Štětí</w:t>
      </w:r>
    </w:p>
    <w:p w:rsidR="00297A2B" w:rsidRDefault="00297A2B" w:rsidP="00297A2B">
      <w:pPr>
        <w:pStyle w:val="02-ODST-2"/>
        <w:numPr>
          <w:ilvl w:val="0"/>
          <w:numId w:val="0"/>
        </w:numPr>
        <w:ind w:left="567"/>
      </w:pPr>
      <w:r>
        <w:t>•</w:t>
      </w:r>
      <w:r>
        <w:tab/>
        <w:t xml:space="preserve">sklad Šlapanov, 582 51, Šlapanov, </w:t>
      </w:r>
      <w:proofErr w:type="gramStart"/>
      <w:r>
        <w:t>č.p.</w:t>
      </w:r>
      <w:proofErr w:type="gramEnd"/>
      <w:r>
        <w:t xml:space="preserve"> 162</w:t>
      </w:r>
    </w:p>
    <w:p w:rsidR="00297A2B" w:rsidRDefault="00297A2B" w:rsidP="00297A2B">
      <w:pPr>
        <w:pStyle w:val="02-ODST-2"/>
        <w:numPr>
          <w:ilvl w:val="0"/>
          <w:numId w:val="0"/>
        </w:numPr>
        <w:ind w:left="567"/>
      </w:pPr>
      <w:r>
        <w:t>•</w:t>
      </w:r>
      <w:r>
        <w:tab/>
        <w:t>sklad Cerekvice, 507 77, Cerekvice n/B.</w:t>
      </w:r>
    </w:p>
    <w:p w:rsidR="00B60FF9" w:rsidRPr="003836EB" w:rsidRDefault="00297A2B" w:rsidP="00297A2B">
      <w:pPr>
        <w:pStyle w:val="02-ODST-2"/>
        <w:numPr>
          <w:ilvl w:val="0"/>
          <w:numId w:val="0"/>
        </w:numPr>
        <w:ind w:left="567"/>
      </w:pPr>
      <w:r>
        <w:t>•</w:t>
      </w:r>
      <w:r>
        <w:tab/>
        <w:t xml:space="preserve">sklad Klobouky, 691 72, Klobouky u Brna </w:t>
      </w:r>
      <w:proofErr w:type="gramStart"/>
      <w:r>
        <w:t>č.p.</w:t>
      </w:r>
      <w:proofErr w:type="gramEnd"/>
      <w:r>
        <w:t xml:space="preserve"> 860</w:t>
      </w:r>
    </w:p>
    <w:p w:rsidR="003D5DCC" w:rsidRPr="008A1EE3" w:rsidRDefault="00605205" w:rsidP="00605205">
      <w:pPr>
        <w:pStyle w:val="05-ODST-3"/>
        <w:numPr>
          <w:ilvl w:val="0"/>
          <w:numId w:val="0"/>
        </w:numPr>
        <w:tabs>
          <w:tab w:val="clear" w:pos="1134"/>
          <w:tab w:val="left" w:pos="567"/>
        </w:tabs>
        <w:ind w:left="567"/>
      </w:pPr>
      <w:r w:rsidRPr="003836EB">
        <w:tab/>
      </w:r>
      <w:r w:rsidR="00297A2B" w:rsidRPr="008A1EE3">
        <w:t>Místa</w:t>
      </w:r>
      <w:r w:rsidR="000B3701" w:rsidRPr="008A1EE3">
        <w:t xml:space="preserve"> plnění </w:t>
      </w:r>
      <w:r w:rsidR="00E577D8" w:rsidRPr="008A1EE3">
        <w:t>uveden</w:t>
      </w:r>
      <w:r w:rsidRPr="008A1EE3">
        <w:t>é</w:t>
      </w:r>
      <w:r w:rsidR="00E577D8" w:rsidRPr="008A1EE3">
        <w:t xml:space="preserve"> výše </w:t>
      </w:r>
      <w:r w:rsidR="000B3701" w:rsidRPr="008A1EE3">
        <w:t>j</w:t>
      </w:r>
      <w:r w:rsidR="00297A2B" w:rsidRPr="008A1EE3">
        <w:t>sou</w:t>
      </w:r>
      <w:r w:rsidR="0034019D" w:rsidRPr="008A1EE3">
        <w:t xml:space="preserve"> zároveň míst</w:t>
      </w:r>
      <w:r w:rsidRPr="008A1EE3">
        <w:t>em</w:t>
      </w:r>
      <w:r w:rsidR="0034019D" w:rsidRPr="008A1EE3">
        <w:t xml:space="preserve"> předání a převzetí předmětu </w:t>
      </w:r>
      <w:r w:rsidR="00BA3A06" w:rsidRPr="008A1EE3">
        <w:t>koupě</w:t>
      </w:r>
      <w:r w:rsidR="0034019D" w:rsidRPr="008A1EE3">
        <w:t>.</w:t>
      </w:r>
    </w:p>
    <w:p w:rsidR="006E2303" w:rsidRPr="008A1EE3" w:rsidRDefault="0034019D" w:rsidP="00E520EE">
      <w:pPr>
        <w:pStyle w:val="02-ODST-2"/>
      </w:pPr>
      <w:r w:rsidRPr="008A1EE3">
        <w:t xml:space="preserve">Za kupujícího je oprávněn </w:t>
      </w:r>
      <w:r w:rsidR="006E2303" w:rsidRPr="008A1EE3">
        <w:t>potvrdit převzetí</w:t>
      </w:r>
      <w:r w:rsidR="00DE3B98" w:rsidRPr="008A1EE3">
        <w:t xml:space="preserve"> zboží na dodacím listu či předávacím protokolu osoba uvedená v záhlaví této smlouvy</w:t>
      </w:r>
      <w:r w:rsidR="00F4221F" w:rsidRPr="008A1EE3">
        <w:t xml:space="preserve">. </w:t>
      </w:r>
      <w:bookmarkEnd w:id="8"/>
      <w:r w:rsidR="009B0295" w:rsidRPr="008A1EE3">
        <w:t>Kupující je oprávněn tuto osobu kdykoli změnit a tato změna je účinná ode dne písemného oznámení zaslaného kupujícím a doručeného prodávajícímu do jeho sídla.</w:t>
      </w:r>
      <w:bookmarkEnd w:id="9"/>
    </w:p>
    <w:p w:rsidR="00EB5FBA" w:rsidRDefault="00EB5FBA" w:rsidP="00EB5FBA">
      <w:pPr>
        <w:pStyle w:val="01-L"/>
      </w:pPr>
      <w:bookmarkStart w:id="10" w:name="_Ref348079905"/>
      <w:r>
        <w:t>Předání předmětu koupě</w:t>
      </w:r>
    </w:p>
    <w:p w:rsidR="00EB5FBA" w:rsidRPr="008A1EE3" w:rsidRDefault="00EB5FBA" w:rsidP="00EB5FBA">
      <w:pPr>
        <w:pStyle w:val="02-ODST-2"/>
        <w:rPr>
          <w:rFonts w:cs="Arial"/>
        </w:rPr>
      </w:pPr>
      <w:r w:rsidRPr="008A1EE3">
        <w:t xml:space="preserve">Prodávající je povinen předat předmět koupě kupujícímu v konkrétním místě plnění ve lhůtě uvedené v předchozím článku smlouvy. Kupující musí být před předáním předmětu koupě prodávajícím vždy </w:t>
      </w:r>
      <w:r w:rsidR="00F90398" w:rsidRPr="008A1EE3">
        <w:t xml:space="preserve">nejméně </w:t>
      </w:r>
      <w:r w:rsidRPr="008A1EE3">
        <w:t xml:space="preserve">5 </w:t>
      </w:r>
      <w:r w:rsidR="00F90398" w:rsidRPr="008A1EE3">
        <w:t xml:space="preserve">(pět) </w:t>
      </w:r>
      <w:r w:rsidRPr="008A1EE3">
        <w:t>dnů předem upozorněn oznámením učiněným elektron</w:t>
      </w:r>
      <w:r w:rsidR="00BA3A06" w:rsidRPr="008A1EE3">
        <w:t xml:space="preserve">icky na emailovou adresu osoby oprávněné </w:t>
      </w:r>
      <w:r w:rsidRPr="008A1EE3">
        <w:t xml:space="preserve">za kupujícího </w:t>
      </w:r>
      <w:r w:rsidR="00BA3A06" w:rsidRPr="008A1EE3">
        <w:t>převzít předmět koupě</w:t>
      </w:r>
      <w:r w:rsidRPr="008A1EE3">
        <w:t>.</w:t>
      </w:r>
      <w:r w:rsidRPr="008A1EE3">
        <w:rPr>
          <w:rFonts w:cs="Arial"/>
        </w:rPr>
        <w:t xml:space="preserve"> </w:t>
      </w:r>
    </w:p>
    <w:p w:rsidR="00EB5FBA" w:rsidRPr="008A1EE3" w:rsidRDefault="00EB5FBA" w:rsidP="00EB5FBA">
      <w:pPr>
        <w:pStyle w:val="02-ODST-2"/>
        <w:rPr>
          <w:rFonts w:cs="Arial"/>
        </w:rPr>
      </w:pPr>
      <w:r w:rsidRPr="008A1EE3">
        <w:rPr>
          <w:rFonts w:cs="Arial"/>
        </w:rPr>
        <w:t>Kupující se zavazuje řádně</w:t>
      </w:r>
      <w:r w:rsidR="0069626B" w:rsidRPr="008A1EE3">
        <w:rPr>
          <w:rFonts w:cs="Arial"/>
        </w:rPr>
        <w:t xml:space="preserve"> a včas </w:t>
      </w:r>
      <w:r w:rsidRPr="008A1EE3">
        <w:rPr>
          <w:rFonts w:cs="Arial"/>
        </w:rPr>
        <w:t xml:space="preserve">dodaný předmět </w:t>
      </w:r>
      <w:r w:rsidR="0069626B" w:rsidRPr="008A1EE3">
        <w:rPr>
          <w:rFonts w:cs="Arial"/>
        </w:rPr>
        <w:t xml:space="preserve">koupě </w:t>
      </w:r>
      <w:r w:rsidRPr="008A1EE3">
        <w:rPr>
          <w:rFonts w:cs="Arial"/>
        </w:rPr>
        <w:t>převzít, rozpozná-li však</w:t>
      </w:r>
      <w:r w:rsidR="0069626B" w:rsidRPr="008A1EE3">
        <w:rPr>
          <w:rFonts w:cs="Arial"/>
        </w:rPr>
        <w:t xml:space="preserve"> při předání předmětu </w:t>
      </w:r>
      <w:r w:rsidR="00BA3A06" w:rsidRPr="008A1EE3">
        <w:rPr>
          <w:rFonts w:cs="Arial"/>
        </w:rPr>
        <w:t>koupě kupující</w:t>
      </w:r>
      <w:r w:rsidRPr="008A1EE3">
        <w:rPr>
          <w:rFonts w:cs="Arial"/>
        </w:rPr>
        <w:t xml:space="preserve"> vadu (včetně vady v dokladech nutných pro užívání věci či v množství, provedení apod.), nemá kupující povinnost předmět plnění převzít.</w:t>
      </w:r>
    </w:p>
    <w:p w:rsidR="00297A2B" w:rsidRPr="008A1EE3" w:rsidRDefault="00297A2B" w:rsidP="00EB5FBA">
      <w:pPr>
        <w:pStyle w:val="02-ODST-2"/>
        <w:rPr>
          <w:rFonts w:cs="Arial"/>
        </w:rPr>
      </w:pPr>
      <w:r w:rsidRPr="008A1EE3">
        <w:rPr>
          <w:rFonts w:cs="Arial"/>
        </w:rPr>
        <w:t xml:space="preserve">Dokladem, který potvrzuje dodání předmětu koupě ke kontrole kupujícím a jeho předání prodávajícím kupujícímu a převzetí od prodávajícího oprávněnou osobou kupujícího musí být </w:t>
      </w:r>
      <w:r w:rsidRPr="008A1EE3">
        <w:rPr>
          <w:rFonts w:cs="Arial"/>
        </w:rPr>
        <w:lastRenderedPageBreak/>
        <w:t>oběma smluvními stranami podepsaný dodací list a/nebo předávací protokol o převzetí předmětu koupě (dále také jen „</w:t>
      </w:r>
      <w:r w:rsidRPr="008A1EE3">
        <w:rPr>
          <w:rFonts w:cs="Arial"/>
          <w:b/>
        </w:rPr>
        <w:t>předávací protokol</w:t>
      </w:r>
      <w:r w:rsidRPr="008A1EE3">
        <w:rPr>
          <w:rFonts w:cs="Arial"/>
        </w:rPr>
        <w:t>“).</w:t>
      </w:r>
    </w:p>
    <w:p w:rsidR="0069626B" w:rsidRPr="008A1EE3" w:rsidRDefault="0069626B" w:rsidP="0069626B">
      <w:pPr>
        <w:pStyle w:val="Odstavec2"/>
        <w:numPr>
          <w:ilvl w:val="1"/>
          <w:numId w:val="3"/>
        </w:numPr>
        <w:spacing w:before="0" w:after="120"/>
        <w:rPr>
          <w:rFonts w:cs="Arial"/>
        </w:rPr>
      </w:pPr>
      <w:r w:rsidRPr="008A1EE3">
        <w:rPr>
          <w:rFonts w:cs="Arial"/>
        </w:rPr>
        <w:t>Předání a převzetí předmětu koupě se uskuteční při</w:t>
      </w:r>
      <w:r w:rsidR="00BA3A06" w:rsidRPr="008A1EE3">
        <w:rPr>
          <w:rFonts w:cs="Arial"/>
        </w:rPr>
        <w:t xml:space="preserve"> jeho</w:t>
      </w:r>
      <w:r w:rsidRPr="008A1EE3">
        <w:rPr>
          <w:rFonts w:cs="Arial"/>
        </w:rPr>
        <w:t xml:space="preserve"> řád</w:t>
      </w:r>
      <w:r w:rsidR="00297A2B" w:rsidRPr="008A1EE3">
        <w:rPr>
          <w:rFonts w:cs="Arial"/>
        </w:rPr>
        <w:t>ném dodání prodávajícím do míst</w:t>
      </w:r>
      <w:r w:rsidRPr="008A1EE3">
        <w:rPr>
          <w:rFonts w:cs="Arial"/>
        </w:rPr>
        <w:t xml:space="preserve"> plnění.</w:t>
      </w:r>
    </w:p>
    <w:p w:rsidR="00297A2B" w:rsidRPr="008A1EE3" w:rsidRDefault="00297A2B" w:rsidP="00297A2B">
      <w:pPr>
        <w:pStyle w:val="05-ODST-3"/>
      </w:pPr>
      <w:r w:rsidRPr="008A1EE3">
        <w:rPr>
          <w:rFonts w:cs="Arial"/>
        </w:rPr>
        <w:t xml:space="preserve">Za řádné předání a převzetí předmětu koupě se považuje předání předmětu koupě specifikovaného touto smlouvou prodávajícím kupujícímu a převzetí předmětu koupě specifikovaného touto smlouvou pověřeným zástupcem kupujícího v místech plnění a podpisem dodacího listu a/nebo předávacího protokolu oběma smluvními stranami.  </w:t>
      </w:r>
    </w:p>
    <w:p w:rsidR="00297A2B" w:rsidRPr="008A1EE3" w:rsidRDefault="00297A2B" w:rsidP="00297A2B">
      <w:pPr>
        <w:pStyle w:val="05-ODST-3"/>
      </w:pPr>
      <w:r w:rsidRPr="008A1EE3">
        <w:rPr>
          <w:rFonts w:cs="Arial"/>
        </w:rPr>
        <w:t>Kupující není k převzetí předmětu koupě či jeho části povinen, bude-li předmět koupě mít zjevné vady. V případě převzetí předmětu koupě, jež vykazuje vady, musí být tyto vady specifikovány v dodacím listu a/nebo předávacím protokolu podepsaným oběma smluvními stranami, přičemž platí, že tyto vady měl předmět koupě již v době přechodu nebezpečí škody a prodávající je povinen v rámci záruky tyto vady bezodkladně a bezplatně opravit nebo celý předmět či jeho část vyměnit nebo poskytnout přiměřenou slevu z kupní ceny (podle požadavku kupujícího v reklamaci vad).</w:t>
      </w:r>
    </w:p>
    <w:p w:rsidR="0096397C" w:rsidRPr="00457ACC" w:rsidRDefault="0096397C" w:rsidP="00297A2B">
      <w:pPr>
        <w:pStyle w:val="Odstavec3"/>
        <w:numPr>
          <w:ilvl w:val="0"/>
          <w:numId w:val="0"/>
        </w:numPr>
        <w:spacing w:before="0" w:after="120"/>
        <w:rPr>
          <w:rFonts w:cs="Arial"/>
        </w:rPr>
      </w:pPr>
    </w:p>
    <w:p w:rsidR="00BA3A06" w:rsidRPr="008A1EE3" w:rsidRDefault="00BA3A06" w:rsidP="00BA3A06">
      <w:pPr>
        <w:pStyle w:val="02-ODST-2"/>
        <w:rPr>
          <w:rFonts w:cs="Arial"/>
        </w:rPr>
      </w:pPr>
      <w:r w:rsidRPr="008A1EE3">
        <w:rPr>
          <w:rFonts w:cs="Arial"/>
        </w:rPr>
        <w:t>Smluvní strany se dohodly, že na vztah založený touto smlouvou se neuplatní § 2126 občanského zákoníku, týkající se svépomocného prodeje, tj. smluvní strany sjednávají, že v případě prodlení jedné strany s převzetím předmětu plnění či s placením za předmět koupě nevzniká druhé smluvní straně právo tuto věc po předchozím upozornění na účet prodlévající strany prodat.</w:t>
      </w:r>
    </w:p>
    <w:p w:rsidR="00BA3A06" w:rsidRPr="008A1EE3" w:rsidRDefault="00BA3A06" w:rsidP="00BA3A06">
      <w:pPr>
        <w:pStyle w:val="02-ODST-2"/>
      </w:pPr>
      <w:r w:rsidRPr="008A1EE3">
        <w:rPr>
          <w:rFonts w:cs="Arial"/>
        </w:rPr>
        <w:t>Smluvní strany dále sjednávají, že na vztah založený touto smlouvou se neuplatní ustanovení § 2093 občanského zákoníku a v případě, že prodávající dodá větší množství zboží, než bylo ujednáno, smlouva na toto přebytečné množství uzavřena není.</w:t>
      </w:r>
      <w:r w:rsidRPr="008A1EE3">
        <w:t xml:space="preserve"> </w:t>
      </w:r>
    </w:p>
    <w:p w:rsidR="0069626B" w:rsidRDefault="0069626B" w:rsidP="00395587">
      <w:pPr>
        <w:pStyle w:val="01-L"/>
      </w:pPr>
      <w:r>
        <w:t>Nebezpečí škody a vlastnictví</w:t>
      </w:r>
      <w:r w:rsidRPr="0069626B">
        <w:t xml:space="preserve"> </w:t>
      </w:r>
    </w:p>
    <w:p w:rsidR="0088282E" w:rsidRDefault="00297A2B" w:rsidP="00B129DF">
      <w:pPr>
        <w:pStyle w:val="02-ODST-2"/>
      </w:pPr>
      <w:r w:rsidRPr="00286679">
        <w:t xml:space="preserve">Nebezpečí škody na předmětu koupě přechází na kupujícího v okamžiku realizované přejímky předmětu plnění od prodávajícího v dohodnutém místě plnění dle </w:t>
      </w:r>
      <w:proofErr w:type="gramStart"/>
      <w:r w:rsidRPr="00286679">
        <w:t xml:space="preserve">odstavce </w:t>
      </w:r>
      <w:r w:rsidRPr="00286679">
        <w:fldChar w:fldCharType="begin"/>
      </w:r>
      <w:r w:rsidRPr="00286679">
        <w:instrText xml:space="preserve"> REF _Ref348080152 \r \h  \* MERGEFORMAT </w:instrText>
      </w:r>
      <w:r w:rsidRPr="00286679">
        <w:fldChar w:fldCharType="separate"/>
      </w:r>
      <w:r>
        <w:t>3.1</w:t>
      </w:r>
      <w:r w:rsidRPr="00286679">
        <w:fldChar w:fldCharType="end"/>
      </w:r>
      <w:r w:rsidRPr="00286679">
        <w:t xml:space="preserve"> této</w:t>
      </w:r>
      <w:proofErr w:type="gramEnd"/>
      <w:r w:rsidRPr="00286679">
        <w:t xml:space="preserve"> smlouvy a po podpisu předávacího protokolu a/nebo dodacího listu smluvními stranami.</w:t>
      </w:r>
    </w:p>
    <w:p w:rsidR="00B129DF" w:rsidRPr="00B129DF" w:rsidRDefault="00B129DF" w:rsidP="00B129DF">
      <w:pPr>
        <w:pStyle w:val="02-ODST-2"/>
      </w:pPr>
      <w:r w:rsidRPr="00286679">
        <w:rPr>
          <w:rFonts w:cs="Arial"/>
        </w:rPr>
        <w:t xml:space="preserve">Vlastnické právo k dodanému předmětu koupě přechází na kupujícího fyzickým dodáním a převzetím </w:t>
      </w:r>
      <w:r>
        <w:rPr>
          <w:rFonts w:cs="Arial"/>
        </w:rPr>
        <w:t>předmětu koupě kupujícím v místech</w:t>
      </w:r>
      <w:r w:rsidRPr="00286679">
        <w:rPr>
          <w:rFonts w:cs="Arial"/>
        </w:rPr>
        <w:t xml:space="preserve"> plnění podpisem dodacího listu a/nebo předávacího protokolu.</w:t>
      </w:r>
    </w:p>
    <w:p w:rsidR="006E2303" w:rsidRDefault="006E2303" w:rsidP="00F019AD">
      <w:pPr>
        <w:pStyle w:val="01-L"/>
      </w:pPr>
      <w:bookmarkStart w:id="11" w:name="_Ref519761366"/>
      <w:r>
        <w:t>Kupní cena</w:t>
      </w:r>
      <w:bookmarkEnd w:id="10"/>
      <w:bookmarkEnd w:id="11"/>
    </w:p>
    <w:p w:rsidR="00C461B1" w:rsidRDefault="00282D86" w:rsidP="008C7156">
      <w:pPr>
        <w:pStyle w:val="02-ODST-2"/>
      </w:pPr>
      <w:bookmarkStart w:id="12" w:name="_Ref337719987"/>
      <w:bookmarkStart w:id="13" w:name="_Ref519762091"/>
      <w:r w:rsidRPr="008A1EE3">
        <w:t>K</w:t>
      </w:r>
      <w:r w:rsidR="006E2303" w:rsidRPr="008A1EE3">
        <w:t xml:space="preserve">upní cena za </w:t>
      </w:r>
      <w:r w:rsidR="00712A17" w:rsidRPr="008A1EE3">
        <w:t xml:space="preserve">předmět koupě </w:t>
      </w:r>
      <w:r w:rsidR="006E2303" w:rsidRPr="008A1EE3">
        <w:t xml:space="preserve">je stanovena </w:t>
      </w:r>
      <w:r w:rsidR="00C461B1" w:rsidRPr="008A1EE3">
        <w:t>ve výši</w:t>
      </w:r>
      <w:r w:rsidR="006E2303" w:rsidRPr="008A1EE3">
        <w:t>:</w:t>
      </w:r>
      <w:r w:rsidR="00805DD9">
        <w:t xml:space="preserve"> </w:t>
      </w:r>
      <w:r w:rsidR="00712A17">
        <w:rPr>
          <w:rFonts w:cs="Arial"/>
        </w:rPr>
        <w:t>[</w:t>
      </w:r>
      <w:r w:rsidR="00712A17" w:rsidRPr="00395587">
        <w:rPr>
          <w:rFonts w:cs="Arial"/>
          <w:highlight w:val="yellow"/>
        </w:rPr>
        <w:t>bude doplněno</w:t>
      </w:r>
      <w:r w:rsidR="00712A17">
        <w:rPr>
          <w:rFonts w:cs="Arial"/>
        </w:rPr>
        <w:t xml:space="preserve">] </w:t>
      </w:r>
      <w:r w:rsidR="006E2303" w:rsidRPr="008A1EE3">
        <w:t xml:space="preserve">Kč bez </w:t>
      </w:r>
      <w:r w:rsidR="00D0337F" w:rsidRPr="008A1EE3">
        <w:t xml:space="preserve">daně z přidané hodnoty </w:t>
      </w:r>
      <w:r w:rsidR="006E2303" w:rsidRPr="008A1EE3">
        <w:t>(slovy:</w:t>
      </w:r>
      <w:r w:rsidR="00805DD9">
        <w:t xml:space="preserve"> </w:t>
      </w:r>
      <w:r w:rsidR="00712A17">
        <w:rPr>
          <w:rFonts w:cs="Arial"/>
        </w:rPr>
        <w:t>[</w:t>
      </w:r>
      <w:r w:rsidR="00712A17" w:rsidRPr="00395587">
        <w:rPr>
          <w:rFonts w:cs="Arial"/>
          <w:highlight w:val="yellow"/>
        </w:rPr>
        <w:t>bude doplněno</w:t>
      </w:r>
      <w:r w:rsidR="00712A17">
        <w:rPr>
          <w:rFonts w:cs="Arial"/>
        </w:rPr>
        <w:t xml:space="preserve">] </w:t>
      </w:r>
      <w:r w:rsidR="00712A17" w:rsidRPr="008A1EE3">
        <w:rPr>
          <w:rFonts w:cs="Arial"/>
        </w:rPr>
        <w:t>korun českých</w:t>
      </w:r>
      <w:r w:rsidR="006E2303" w:rsidRPr="008A1EE3">
        <w:t>,</w:t>
      </w:r>
      <w:r w:rsidR="00D0337F" w:rsidRPr="008A1EE3">
        <w:t xml:space="preserve"> </w:t>
      </w:r>
      <w:r w:rsidR="006E2303" w:rsidRPr="008A1EE3">
        <w:t xml:space="preserve">bez </w:t>
      </w:r>
      <w:r w:rsidR="00712A17" w:rsidRPr="008A1EE3">
        <w:t>daně z přidané hodnoty</w:t>
      </w:r>
      <w:r w:rsidR="006E2303" w:rsidRPr="008A1EE3">
        <w:t>).</w:t>
      </w:r>
      <w:bookmarkEnd w:id="12"/>
      <w:bookmarkEnd w:id="13"/>
    </w:p>
    <w:p w:rsidR="00B129DF" w:rsidRDefault="00B129DF" w:rsidP="00B129DF">
      <w:pPr>
        <w:pStyle w:val="05-ODST-3"/>
      </w:pPr>
      <w:r w:rsidRPr="00B129DF">
        <w:t>Kupní cena za předmět koupě je stanovena dle požadovaného rozsahu předmětu koupě na základě jednotkových kupních cen uvedených v příloze č. 1 této smlouvy.</w:t>
      </w:r>
    </w:p>
    <w:p w:rsidR="00B129DF" w:rsidRDefault="00B129DF" w:rsidP="00B129DF">
      <w:pPr>
        <w:pStyle w:val="05-ODST-3"/>
      </w:pPr>
      <w:r w:rsidRPr="00B129DF">
        <w:t xml:space="preserve">Jednotkové kupní ceny uvedené v </w:t>
      </w:r>
      <w:r>
        <w:t>P</w:t>
      </w:r>
      <w:r w:rsidRPr="00B129DF">
        <w:t>říloze č. 1 této smlouvy jsou rovněž stanoveny v korunách českých bez daně z přidané hodnoty.</w:t>
      </w:r>
    </w:p>
    <w:p w:rsidR="0083684F" w:rsidRPr="00286679" w:rsidRDefault="00B129DF" w:rsidP="00B129DF">
      <w:pPr>
        <w:pStyle w:val="02-ODST-2"/>
      </w:pPr>
      <w:r w:rsidRPr="00B129DF">
        <w:t>Prodávající prohlašuje, že celková kupní cena a stejně tak i jednotkové ceny předmětu koupě jsou nejvýše přípustné, neměnné, nepřekročitelné a zahrnují veškeré náklady prodávajícího spojené s plněním smlouvy, zejména, nikoliv však výlučně náklady na vhodné a odpovídající balení, dopravu do konkrétního místa plnění, manipulace a složení předmětu koupě v místě plnění, provedení zkoušek, vypracování dokumentace k užití předmětu koupě apod.</w:t>
      </w:r>
    </w:p>
    <w:p w:rsidR="006E2303" w:rsidRPr="008A1EE3" w:rsidRDefault="006E2303" w:rsidP="008C7156">
      <w:pPr>
        <w:pStyle w:val="02-ODST-2"/>
      </w:pPr>
      <w:r w:rsidRPr="008A1EE3">
        <w:t xml:space="preserve">K celkové kupní ceně dle </w:t>
      </w:r>
      <w:r w:rsidR="00993C45" w:rsidRPr="008A1EE3">
        <w:t xml:space="preserve">odstavce </w:t>
      </w:r>
      <w:proofErr w:type="gramStart"/>
      <w:r w:rsidR="007D1B0D" w:rsidRPr="008A1EE3">
        <w:t>6.1.</w:t>
      </w:r>
      <w:r w:rsidR="00114073" w:rsidRPr="008A1EE3">
        <w:t xml:space="preserve"> této</w:t>
      </w:r>
      <w:proofErr w:type="gramEnd"/>
      <w:r w:rsidR="00114073" w:rsidRPr="008A1EE3">
        <w:t xml:space="preserve"> smlouvy</w:t>
      </w:r>
      <w:r w:rsidRPr="008A1EE3">
        <w:t xml:space="preserve"> se připočte a kupující zaplatí</w:t>
      </w:r>
      <w:r w:rsidR="00ED1B7E" w:rsidRPr="008A1EE3">
        <w:t xml:space="preserve"> daň z přidané hodnoty</w:t>
      </w:r>
      <w:r w:rsidRPr="008A1EE3">
        <w:t xml:space="preserve"> </w:t>
      </w:r>
      <w:r w:rsidR="00ED1B7E" w:rsidRPr="008A1EE3">
        <w:t>(</w:t>
      </w:r>
      <w:r w:rsidR="00BA3A06" w:rsidRPr="008A1EE3">
        <w:t xml:space="preserve">dále také jen </w:t>
      </w:r>
      <w:r w:rsidR="00ED1B7E" w:rsidRPr="008A1EE3">
        <w:t>„</w:t>
      </w:r>
      <w:r w:rsidRPr="008A1EE3">
        <w:rPr>
          <w:b/>
        </w:rPr>
        <w:t>DPH</w:t>
      </w:r>
      <w:r w:rsidR="00ED1B7E" w:rsidRPr="008A1EE3">
        <w:t>“)</w:t>
      </w:r>
      <w:r w:rsidRPr="008A1EE3">
        <w:t xml:space="preserve"> </w:t>
      </w:r>
      <w:r w:rsidR="00ED1B7E" w:rsidRPr="008A1EE3">
        <w:t xml:space="preserve">ve výši </w:t>
      </w:r>
      <w:r w:rsidRPr="008A1EE3">
        <w:t>dle platných právních předpisů</w:t>
      </w:r>
      <w:r w:rsidR="00C461B1" w:rsidRPr="008A1EE3">
        <w:t xml:space="preserve"> ke dni uskutečnění zdanitelného plnění</w:t>
      </w:r>
      <w:r w:rsidRPr="008A1EE3">
        <w:t>.</w:t>
      </w:r>
    </w:p>
    <w:p w:rsidR="006E2303" w:rsidRDefault="006E2303" w:rsidP="00F019AD">
      <w:pPr>
        <w:pStyle w:val="01-L"/>
      </w:pPr>
      <w:r>
        <w:t>Fakturace</w:t>
      </w:r>
      <w:r w:rsidR="006F0BBE">
        <w:t>, platební podmínky</w:t>
      </w:r>
    </w:p>
    <w:p w:rsidR="00B242BA" w:rsidRPr="008A1EE3" w:rsidRDefault="00B242BA" w:rsidP="00B242BA">
      <w:pPr>
        <w:pStyle w:val="02-ODST-2"/>
        <w:rPr>
          <w:rFonts w:cs="Arial"/>
        </w:rPr>
      </w:pPr>
      <w:bookmarkStart w:id="14" w:name="_Ref382984056"/>
      <w:bookmarkStart w:id="15" w:name="_Ref350426887"/>
      <w:r w:rsidRPr="008A1EE3">
        <w:rPr>
          <w:rFonts w:cs="Arial"/>
        </w:rPr>
        <w:t xml:space="preserve">Platba za předmět </w:t>
      </w:r>
      <w:r w:rsidR="00BA3A06" w:rsidRPr="008A1EE3">
        <w:rPr>
          <w:rFonts w:cs="Arial"/>
        </w:rPr>
        <w:t xml:space="preserve">koupě </w:t>
      </w:r>
      <w:r w:rsidRPr="008A1EE3">
        <w:rPr>
          <w:rFonts w:cs="Arial"/>
        </w:rPr>
        <w:t xml:space="preserve">této smlouvy bude provedena bezhotovostním převodem na účet prodávajícího uvedený v této smlouvě na základě faktury </w:t>
      </w:r>
      <w:r w:rsidR="00072597" w:rsidRPr="008A1EE3">
        <w:rPr>
          <w:rFonts w:cs="Arial"/>
        </w:rPr>
        <w:t xml:space="preserve">- </w:t>
      </w:r>
      <w:r w:rsidRPr="008A1EE3">
        <w:rPr>
          <w:rFonts w:cs="Arial"/>
        </w:rPr>
        <w:t>daňového dokladu</w:t>
      </w:r>
      <w:r w:rsidR="00072597" w:rsidRPr="008A1EE3">
        <w:rPr>
          <w:rFonts w:cs="Arial"/>
        </w:rPr>
        <w:t xml:space="preserve"> (dále jen </w:t>
      </w:r>
      <w:r w:rsidR="00072597" w:rsidRPr="008A1EE3">
        <w:rPr>
          <w:rFonts w:cs="Arial"/>
          <w:b/>
        </w:rPr>
        <w:t>„faktura“</w:t>
      </w:r>
      <w:r w:rsidRPr="008A1EE3">
        <w:rPr>
          <w:rFonts w:cs="Arial"/>
        </w:rPr>
        <w:t xml:space="preserve">) prodávajícího. V případě, že prodávající bude mít zájem změnit číslo účtu během </w:t>
      </w:r>
      <w:r w:rsidR="00BA3A06" w:rsidRPr="008A1EE3">
        <w:rPr>
          <w:rFonts w:cs="Arial"/>
        </w:rPr>
        <w:t xml:space="preserve">trvání této </w:t>
      </w:r>
      <w:r w:rsidR="00BA3A06" w:rsidRPr="008A1EE3">
        <w:rPr>
          <w:rFonts w:cs="Arial"/>
        </w:rPr>
        <w:lastRenderedPageBreak/>
        <w:t>smlouvy</w:t>
      </w:r>
      <w:r w:rsidRPr="008A1EE3">
        <w:rPr>
          <w:rFonts w:cs="Arial"/>
        </w:rPr>
        <w:t xml:space="preserve">, lze tak učinit pouze na základě dohody stran dodatkem k této smlouvě. Právo na vystavení faktury vzniká prodávajícímu řádným splněním této smlouvy způsobem a v místě plnění v souladu s touto smlouvou, a to po dodání předmětu </w:t>
      </w:r>
      <w:r w:rsidR="00BA3A06" w:rsidRPr="008A1EE3">
        <w:rPr>
          <w:rFonts w:cs="Arial"/>
        </w:rPr>
        <w:t xml:space="preserve">koupě </w:t>
      </w:r>
      <w:r w:rsidRPr="008A1EE3">
        <w:rPr>
          <w:rFonts w:cs="Arial"/>
        </w:rPr>
        <w:t xml:space="preserve">v místě plnění, tj. všech částí předmětu </w:t>
      </w:r>
      <w:r w:rsidR="00BA3A06" w:rsidRPr="008A1EE3">
        <w:rPr>
          <w:rFonts w:cs="Arial"/>
        </w:rPr>
        <w:t>koupě</w:t>
      </w:r>
      <w:r w:rsidR="008074AE" w:rsidRPr="008A1EE3">
        <w:rPr>
          <w:rFonts w:cs="Arial"/>
        </w:rPr>
        <w:t>,</w:t>
      </w:r>
      <w:r w:rsidRPr="008A1EE3">
        <w:rPr>
          <w:rFonts w:cs="Arial"/>
        </w:rPr>
        <w:t xml:space="preserve"> do konkrétníh</w:t>
      </w:r>
      <w:r w:rsidR="008074AE" w:rsidRPr="008A1EE3">
        <w:rPr>
          <w:rFonts w:cs="Arial"/>
        </w:rPr>
        <w:t>o</w:t>
      </w:r>
      <w:r w:rsidRPr="008A1EE3">
        <w:rPr>
          <w:rFonts w:cs="Arial"/>
        </w:rPr>
        <w:t xml:space="preserve"> míst</w:t>
      </w:r>
      <w:r w:rsidR="008074AE" w:rsidRPr="008A1EE3">
        <w:rPr>
          <w:rFonts w:cs="Arial"/>
        </w:rPr>
        <w:t>a</w:t>
      </w:r>
      <w:r w:rsidRPr="008A1EE3">
        <w:rPr>
          <w:rFonts w:cs="Arial"/>
        </w:rPr>
        <w:t xml:space="preserve"> plnění a po podpisu dodacích listů a předávací</w:t>
      </w:r>
      <w:r w:rsidR="008074AE" w:rsidRPr="008A1EE3">
        <w:rPr>
          <w:rFonts w:cs="Arial"/>
        </w:rPr>
        <w:t>ho</w:t>
      </w:r>
      <w:r w:rsidRPr="008A1EE3">
        <w:rPr>
          <w:rFonts w:cs="Arial"/>
        </w:rPr>
        <w:t xml:space="preserve"> protokol</w:t>
      </w:r>
      <w:r w:rsidR="008074AE" w:rsidRPr="008A1EE3">
        <w:rPr>
          <w:rFonts w:cs="Arial"/>
        </w:rPr>
        <w:t>u</w:t>
      </w:r>
      <w:r w:rsidRPr="008A1EE3">
        <w:rPr>
          <w:rFonts w:cs="Arial"/>
        </w:rPr>
        <w:t xml:space="preserve"> smluvními stranami.</w:t>
      </w:r>
      <w:bookmarkEnd w:id="14"/>
    </w:p>
    <w:p w:rsidR="00B242BA" w:rsidRPr="008A1EE3" w:rsidRDefault="00B242BA" w:rsidP="00B242BA">
      <w:pPr>
        <w:pStyle w:val="02-ODST-2"/>
        <w:rPr>
          <w:rFonts w:cs="Arial"/>
        </w:rPr>
      </w:pPr>
      <w:r w:rsidRPr="008A1EE3">
        <w:rPr>
          <w:rFonts w:cs="Arial"/>
        </w:rPr>
        <w:t>Veškeré platby dle této smlouvy budou prováděny bezhotovostně na účet prodávajícího používaný pro jeho ekonomickou činnost uvedený v této smlouvě,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w:t>
      </w:r>
      <w:r w:rsidR="00BA3A06" w:rsidRPr="008A1EE3">
        <w:rPr>
          <w:rFonts w:cs="Arial"/>
        </w:rPr>
        <w:t xml:space="preserve">dále jen </w:t>
      </w:r>
      <w:r w:rsidRPr="008A1EE3">
        <w:rPr>
          <w:rFonts w:cs="Arial"/>
        </w:rPr>
        <w:t>„</w:t>
      </w:r>
      <w:r w:rsidRPr="008A1EE3">
        <w:rPr>
          <w:rFonts w:cs="Arial"/>
          <w:b/>
        </w:rPr>
        <w:t>zákon o DPH</w:t>
      </w:r>
      <w:r w:rsidRPr="008A1EE3">
        <w:rPr>
          <w:rFonts w:cs="Arial"/>
        </w:rPr>
        <w:t>“). V případě, že se vyskytnou důvodné pochybnosti kupujícího o dodržování pravidel na úseku daňových předpisů prodávajícím</w:t>
      </w:r>
      <w:r w:rsidR="00D24A74" w:rsidRPr="008A1EE3">
        <w:rPr>
          <w:rFonts w:cs="Arial"/>
        </w:rPr>
        <w:t xml:space="preserve"> vedoucím k riziku ručení za odvedení daně z přidané hodnoty</w:t>
      </w:r>
      <w:r w:rsidRPr="008A1EE3">
        <w:rPr>
          <w:rFonts w:cs="Arial"/>
        </w:rPr>
        <w:t>, je kupující oprávněn pozastavit platbu prodávajícímu do doby učinění nápravy, přičemž pozastavení platby prodávajícímu oznámí a kupující v pozici ručitele za odvedení daně z přidané hodnoty bude postupovat způsobem uvedeným v</w:t>
      </w:r>
      <w:r w:rsidR="00F90398" w:rsidRPr="008A1EE3">
        <w:rPr>
          <w:rFonts w:cs="Arial"/>
        </w:rPr>
        <w:t> </w:t>
      </w:r>
      <w:proofErr w:type="gramStart"/>
      <w:r w:rsidR="00993C45" w:rsidRPr="008A1EE3">
        <w:rPr>
          <w:rFonts w:cs="Arial"/>
        </w:rPr>
        <w:t>odstavci</w:t>
      </w:r>
      <w:r w:rsidR="00F90398" w:rsidRPr="008A1EE3">
        <w:rPr>
          <w:rFonts w:cs="Arial"/>
        </w:rPr>
        <w:t xml:space="preserve"> </w:t>
      </w:r>
      <w:r w:rsidRPr="008A1EE3">
        <w:rPr>
          <w:rFonts w:cs="Arial"/>
        </w:rPr>
        <w:fldChar w:fldCharType="begin"/>
      </w:r>
      <w:r w:rsidRPr="008A1EE3">
        <w:rPr>
          <w:rFonts w:cs="Arial"/>
        </w:rPr>
        <w:instrText xml:space="preserve"> REF _Ref352844977 \r \h  \* MERGEFORMAT </w:instrText>
      </w:r>
      <w:r w:rsidRPr="008A1EE3">
        <w:rPr>
          <w:rFonts w:cs="Arial"/>
        </w:rPr>
      </w:r>
      <w:r w:rsidRPr="008A1EE3">
        <w:rPr>
          <w:rFonts w:cs="Arial"/>
        </w:rPr>
        <w:fldChar w:fldCharType="separate"/>
      </w:r>
      <w:r w:rsidR="006420F3" w:rsidRPr="008A1EE3">
        <w:rPr>
          <w:rFonts w:cs="Arial"/>
        </w:rPr>
        <w:t>7.8</w:t>
      </w:r>
      <w:r w:rsidRPr="008A1EE3">
        <w:rPr>
          <w:rFonts w:cs="Arial"/>
        </w:rPr>
        <w:fldChar w:fldCharType="end"/>
      </w:r>
      <w:r w:rsidRPr="008A1EE3">
        <w:rPr>
          <w:rFonts w:cs="Arial"/>
        </w:rPr>
        <w:t xml:space="preserve"> této</w:t>
      </w:r>
      <w:proofErr w:type="gramEnd"/>
      <w:r w:rsidRPr="008A1EE3">
        <w:rPr>
          <w:rFonts w:cs="Arial"/>
        </w:rPr>
        <w:t xml:space="preserve"> smlouvy. V případě pozastavení platby kupujícím prodávajícímu z výše uvedených důvodů není kupující v prodlení s platbou a prodávající nemá nárok uplatňovat vůči kupujícímu jakékoli sankce z důvodu neprovedení platby kupujícím, ani nárok na náhradu újmy.</w:t>
      </w:r>
    </w:p>
    <w:p w:rsidR="00B129DF" w:rsidRPr="008A1EE3" w:rsidRDefault="00B129DF" w:rsidP="00B242BA">
      <w:pPr>
        <w:pStyle w:val="02-ODST-2"/>
        <w:rPr>
          <w:rFonts w:cs="Arial"/>
        </w:rPr>
      </w:pPr>
      <w:r w:rsidRPr="008A1EE3">
        <w:rPr>
          <w:rFonts w:cs="Arial"/>
        </w:rPr>
        <w:t xml:space="preserve">Faktura dle této smlouvy bude mít splatnost 30 dní ode dne prokazatelného doručení </w:t>
      </w:r>
      <w:proofErr w:type="gramStart"/>
      <w:r w:rsidRPr="008A1EE3">
        <w:rPr>
          <w:rFonts w:cs="Arial"/>
        </w:rPr>
        <w:t>faktury  kupujícímu</w:t>
      </w:r>
      <w:proofErr w:type="gramEnd"/>
      <w:r w:rsidRPr="008A1EE3">
        <w:rPr>
          <w:rFonts w:cs="Arial"/>
        </w:rPr>
        <w:t>. Faktura bude obsahovat náležitosti daňového a účetního dokladu dle platné legislativy a další náležitosti dle této smlouvy, včetně požadovaných příloh. Faktura vystavená prodávajícím dle této smlouvy bude též obsahovat číslo účtu prodávajícího. K faktuře musí být přiložena kopie dodacích listů a/nebo předávacích protokolů, potvrzujících skutečnost převzetí kompletního a bezvadného předmětu koupě kupujícím a další přílohy vyplývající z této smlouvy</w:t>
      </w:r>
    </w:p>
    <w:p w:rsidR="00B242BA" w:rsidRPr="008A1EE3" w:rsidRDefault="00B242BA" w:rsidP="00B242BA">
      <w:pPr>
        <w:pStyle w:val="02-ODST-2"/>
        <w:rPr>
          <w:rFonts w:cs="Arial"/>
        </w:rPr>
      </w:pPr>
      <w:r w:rsidRPr="008A1EE3">
        <w:rPr>
          <w:rFonts w:cs="Arial"/>
        </w:rPr>
        <w:t>Závazek úhrady faktury kupujícím se považuje za splněný dnem odepsání fakturované částky z účtu kupujícího ve prospěch účtu prodávajícího uvedeného shodně v záhlaví této smlouvy a na faktuře prodávajícím vystavené.</w:t>
      </w:r>
    </w:p>
    <w:p w:rsidR="00B242BA" w:rsidRPr="008A1EE3" w:rsidRDefault="00B242BA" w:rsidP="00B242BA">
      <w:pPr>
        <w:pStyle w:val="02-ODST-2"/>
        <w:rPr>
          <w:rFonts w:cs="Arial"/>
        </w:rPr>
      </w:pPr>
      <w:r w:rsidRPr="008A1EE3">
        <w:rPr>
          <w:rFonts w:cs="Arial"/>
        </w:rPr>
        <w:t>V případě, bude-li faktura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je kupující oprávněn vrátit fakturu prodávajícímu bez zaplacení. Prodávající je povinen vystavit novou opravenou fakturu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prodávající nárok na zaplacení fakturované částky, úrok z prodlení ani jakoukoliv jinou sankci a kupující není v prodlení se zaplacením fakturované částky. Lhůta splatnosti v délce 30 dnů počíná běžet znovu až ode dne doručení bezvadné faktury kupujícímu na fakturační adresu kupujícího.</w:t>
      </w:r>
    </w:p>
    <w:p w:rsidR="00B242BA" w:rsidRPr="008A1EE3" w:rsidRDefault="00B242BA" w:rsidP="00B242BA">
      <w:pPr>
        <w:pStyle w:val="02-ODST-2"/>
        <w:rPr>
          <w:rFonts w:cs="Arial"/>
        </w:rPr>
      </w:pPr>
      <w:r w:rsidRPr="008A1EE3">
        <w:rPr>
          <w:rFonts w:cs="Arial"/>
        </w:rPr>
        <w:t xml:space="preserve">Fakturu dle této smlouvy prodávající vystaví v listinné nebo v elektronické </w:t>
      </w:r>
      <w:r w:rsidR="00BA3A06" w:rsidRPr="008A1EE3">
        <w:rPr>
          <w:rFonts w:cs="Arial"/>
        </w:rPr>
        <w:t>podobě</w:t>
      </w:r>
      <w:r w:rsidRPr="008A1EE3">
        <w:rPr>
          <w:rFonts w:cs="Arial"/>
        </w:rPr>
        <w:t>, přičemž v případě elektronické faktury bude mezi stranami uzavřena dohoda o elektronické fakturaci.</w:t>
      </w:r>
    </w:p>
    <w:p w:rsidR="00B242BA" w:rsidRPr="008A1EE3" w:rsidRDefault="00B242BA" w:rsidP="00B242BA">
      <w:pPr>
        <w:pStyle w:val="02-ODST-2"/>
        <w:rPr>
          <w:rFonts w:cs="Arial"/>
        </w:rPr>
      </w:pPr>
      <w:r w:rsidRPr="008A1EE3">
        <w:rPr>
          <w:rFonts w:cs="Arial"/>
        </w:rPr>
        <w:t xml:space="preserve">Prodávající splní svou povinnost vystavit a doručit </w:t>
      </w:r>
      <w:r w:rsidR="00FB34FD" w:rsidRPr="008A1EE3">
        <w:rPr>
          <w:rFonts w:cs="Arial"/>
        </w:rPr>
        <w:t>fakturu</w:t>
      </w:r>
      <w:r w:rsidRPr="008A1EE3">
        <w:rPr>
          <w:rFonts w:cs="Arial"/>
        </w:rPr>
        <w:t xml:space="preserve"> kupujícímu:</w:t>
      </w:r>
    </w:p>
    <w:p w:rsidR="00B242BA" w:rsidRPr="008A1EE3" w:rsidRDefault="00B242BA" w:rsidP="00B242BA">
      <w:pPr>
        <w:pStyle w:val="05-ODST-3"/>
        <w:rPr>
          <w:rFonts w:cs="Arial"/>
        </w:rPr>
      </w:pPr>
      <w:r w:rsidRPr="008A1EE3">
        <w:rPr>
          <w:rFonts w:cs="Arial"/>
        </w:rPr>
        <w:t xml:space="preserve">v listinné podobě doručením faktury v listinné podobě kupujícímu na kupujícím písemně stanovenou fakturační adresu; v době uzavření této smlouvy stanovil kupující tuto fakturační adresu: ČEPRO, a.s., FÚ, Odbor účtárny, Hněvice 62, 411 08 Štětí </w:t>
      </w:r>
    </w:p>
    <w:p w:rsidR="00B242BA" w:rsidRPr="008A1EE3" w:rsidRDefault="00B242BA" w:rsidP="00B242BA">
      <w:pPr>
        <w:pStyle w:val="05-ODST-3"/>
        <w:rPr>
          <w:rFonts w:cs="Arial"/>
        </w:rPr>
      </w:pPr>
      <w:r w:rsidRPr="008A1EE3">
        <w:rPr>
          <w:rFonts w:cs="Arial"/>
        </w:rPr>
        <w:t>Smluvní strany se dohodly, že změn</w:t>
      </w:r>
      <w:r w:rsidR="00BA3A06" w:rsidRPr="008A1EE3">
        <w:rPr>
          <w:rFonts w:cs="Arial"/>
        </w:rPr>
        <w:t>a</w:t>
      </w:r>
      <w:r w:rsidRPr="008A1EE3">
        <w:rPr>
          <w:rFonts w:cs="Arial"/>
        </w:rPr>
        <w:t xml:space="preserve"> adres</w:t>
      </w:r>
      <w:r w:rsidR="00BA3A06" w:rsidRPr="008A1EE3">
        <w:rPr>
          <w:rFonts w:cs="Arial"/>
        </w:rPr>
        <w:t>y</w:t>
      </w:r>
      <w:r w:rsidRPr="008A1EE3">
        <w:rPr>
          <w:rFonts w:cs="Arial"/>
        </w:rPr>
        <w:t xml:space="preserve"> </w:t>
      </w:r>
      <w:r w:rsidR="00BA3A06" w:rsidRPr="008A1EE3">
        <w:rPr>
          <w:rFonts w:cs="Arial"/>
        </w:rPr>
        <w:t xml:space="preserve">uvedené v předchozím pododstavci </w:t>
      </w:r>
      <w:r w:rsidRPr="008A1EE3">
        <w:rPr>
          <w:rFonts w:cs="Arial"/>
        </w:rPr>
        <w:t xml:space="preserve">provedou písemným oznámením podepsaným osobami oprávněnými k uzavření nebo změnám této smlouvy doručeným druhé smluvní straně na adresu uvedenou v záhlaví této smlouvy s dostatečným předstihem.  </w:t>
      </w:r>
    </w:p>
    <w:p w:rsidR="00B242BA" w:rsidRPr="008A1EE3" w:rsidRDefault="00B242BA" w:rsidP="00B242BA">
      <w:pPr>
        <w:pStyle w:val="02-ODST-2"/>
      </w:pPr>
      <w:r w:rsidRPr="008A1EE3">
        <w:t xml:space="preserve">V případě prodlení kupujícího s platbou uhradí kupující prodávajícímu dlužnou částku a dále úrok z prodlení ve výši stanovené nařízením vlády č. 351/2013 Sb., </w:t>
      </w:r>
      <w:r w:rsidRPr="008A1EE3">
        <w:rPr>
          <w:rFonts w:cs="Arial"/>
        </w:rPr>
        <w:t xml:space="preserve">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w:t>
      </w:r>
      <w:r w:rsidRPr="008A1EE3">
        <w:t>v platném znění.</w:t>
      </w:r>
    </w:p>
    <w:p w:rsidR="00B242BA" w:rsidRPr="008A1EE3" w:rsidRDefault="00B242BA" w:rsidP="00B242BA">
      <w:pPr>
        <w:pStyle w:val="02-ODST-2"/>
        <w:rPr>
          <w:rFonts w:cs="Arial"/>
        </w:rPr>
      </w:pPr>
      <w:bookmarkStart w:id="16" w:name="_Ref352844977"/>
      <w:r w:rsidRPr="008A1EE3">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w:t>
      </w:r>
      <w:r w:rsidRPr="008A1EE3">
        <w:rPr>
          <w:rFonts w:cs="Arial"/>
        </w:rPr>
        <w:lastRenderedPageBreak/>
        <w:t xml:space="preserve">uvedený ve smlouvě pouze fakturovanou částku za </w:t>
      </w:r>
      <w:r w:rsidR="00135E50" w:rsidRPr="008A1EE3">
        <w:rPr>
          <w:rFonts w:cs="Arial"/>
        </w:rPr>
        <w:t>dodaný předmět koupě</w:t>
      </w:r>
      <w:r w:rsidRPr="008A1EE3">
        <w:rPr>
          <w:rFonts w:cs="Arial"/>
        </w:rPr>
        <w:t xml:space="preserve"> bez daně z přidané hodnoty.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16"/>
    </w:p>
    <w:p w:rsidR="00B242BA" w:rsidRPr="008A1EE3" w:rsidRDefault="00B242BA" w:rsidP="00B242BA">
      <w:pPr>
        <w:pStyle w:val="02-ODST-2"/>
        <w:rPr>
          <w:rFonts w:cs="Arial"/>
        </w:rPr>
      </w:pPr>
      <w:r w:rsidRPr="008A1EE3">
        <w:rPr>
          <w:rFonts w:cs="Arial"/>
        </w:rPr>
        <w:t xml:space="preserve">O postupu kupujícího dle </w:t>
      </w:r>
      <w:proofErr w:type="gramStart"/>
      <w:r w:rsidR="00993C45" w:rsidRPr="008A1EE3">
        <w:rPr>
          <w:rFonts w:cs="Arial"/>
        </w:rPr>
        <w:t>odstavce</w:t>
      </w:r>
      <w:r w:rsidR="000F3E81" w:rsidRPr="008A1EE3">
        <w:rPr>
          <w:rFonts w:cs="Arial"/>
        </w:rPr>
        <w:t xml:space="preserve"> </w:t>
      </w:r>
      <w:r w:rsidRPr="008A1EE3">
        <w:rPr>
          <w:rFonts w:cs="Arial"/>
        </w:rPr>
        <w:fldChar w:fldCharType="begin"/>
      </w:r>
      <w:r w:rsidRPr="008A1EE3">
        <w:rPr>
          <w:rFonts w:cs="Arial"/>
        </w:rPr>
        <w:instrText xml:space="preserve"> REF _Ref352844977 \r \h  \* MERGEFORMAT </w:instrText>
      </w:r>
      <w:r w:rsidRPr="008A1EE3">
        <w:rPr>
          <w:rFonts w:cs="Arial"/>
        </w:rPr>
      </w:r>
      <w:r w:rsidRPr="008A1EE3">
        <w:rPr>
          <w:rFonts w:cs="Arial"/>
        </w:rPr>
        <w:fldChar w:fldCharType="separate"/>
      </w:r>
      <w:r w:rsidR="006420F3" w:rsidRPr="008A1EE3">
        <w:rPr>
          <w:rFonts w:cs="Arial"/>
        </w:rPr>
        <w:t>7.8</w:t>
      </w:r>
      <w:r w:rsidRPr="008A1EE3">
        <w:rPr>
          <w:rFonts w:cs="Arial"/>
        </w:rPr>
        <w:fldChar w:fldCharType="end"/>
      </w:r>
      <w:r w:rsidRPr="008A1EE3">
        <w:rPr>
          <w:rFonts w:cs="Arial"/>
        </w:rPr>
        <w:t xml:space="preserve"> výše</w:t>
      </w:r>
      <w:proofErr w:type="gramEnd"/>
      <w:r w:rsidRPr="008A1EE3">
        <w:rPr>
          <w:rFonts w:cs="Arial"/>
        </w:rPr>
        <w:t xml:space="preserve"> bude kupující písemně bez zbytečného odkladu informovat prodávajícího jako poskytovatele zdanitelného plnění, za nějž byla </w:t>
      </w:r>
      <w:r w:rsidR="00135E50" w:rsidRPr="008A1EE3">
        <w:rPr>
          <w:rFonts w:cs="Arial"/>
        </w:rPr>
        <w:t>DPH</w:t>
      </w:r>
      <w:r w:rsidRPr="008A1EE3">
        <w:rPr>
          <w:rFonts w:cs="Arial"/>
        </w:rPr>
        <w:t xml:space="preserve"> takto odvedena.</w:t>
      </w:r>
    </w:p>
    <w:p w:rsidR="00B242BA" w:rsidRPr="008A1EE3" w:rsidRDefault="00B242BA" w:rsidP="00B242BA">
      <w:pPr>
        <w:pStyle w:val="02-ODST-2"/>
        <w:rPr>
          <w:rFonts w:cs="Arial"/>
        </w:rPr>
      </w:pPr>
      <w:r w:rsidRPr="008A1EE3">
        <w:rPr>
          <w:rFonts w:cs="Arial"/>
        </w:rPr>
        <w:t>Uhrazení závazku učiněné způsobem uvedeným v</w:t>
      </w:r>
      <w:r w:rsidR="000F3E81" w:rsidRPr="008A1EE3">
        <w:rPr>
          <w:rFonts w:cs="Arial"/>
        </w:rPr>
        <w:t> odst</w:t>
      </w:r>
      <w:r w:rsidR="00993C45" w:rsidRPr="008A1EE3">
        <w:rPr>
          <w:rFonts w:cs="Arial"/>
        </w:rPr>
        <w:t>avci</w:t>
      </w:r>
      <w:r w:rsidR="000F3E81" w:rsidRPr="008A1EE3">
        <w:rPr>
          <w:rFonts w:cs="Arial"/>
        </w:rPr>
        <w:t xml:space="preserve"> </w:t>
      </w:r>
      <w:r w:rsidRPr="008A1EE3">
        <w:rPr>
          <w:rFonts w:cs="Arial"/>
        </w:rPr>
        <w:fldChar w:fldCharType="begin"/>
      </w:r>
      <w:r w:rsidRPr="008A1EE3">
        <w:rPr>
          <w:rFonts w:cs="Arial"/>
        </w:rPr>
        <w:instrText xml:space="preserve"> REF _Ref352844977 \r \h  \* MERGEFORMAT </w:instrText>
      </w:r>
      <w:r w:rsidRPr="008A1EE3">
        <w:rPr>
          <w:rFonts w:cs="Arial"/>
        </w:rPr>
      </w:r>
      <w:r w:rsidRPr="008A1EE3">
        <w:rPr>
          <w:rFonts w:cs="Arial"/>
        </w:rPr>
        <w:fldChar w:fldCharType="separate"/>
      </w:r>
      <w:r w:rsidR="006420F3" w:rsidRPr="008A1EE3">
        <w:rPr>
          <w:rFonts w:cs="Arial"/>
        </w:rPr>
        <w:t>7.8</w:t>
      </w:r>
      <w:r w:rsidRPr="008A1EE3">
        <w:rPr>
          <w:rFonts w:cs="Arial"/>
        </w:rPr>
        <w:fldChar w:fldCharType="end"/>
      </w:r>
      <w:r w:rsidRPr="008A1EE3">
        <w:rPr>
          <w:rFonts w:cs="Arial"/>
        </w:rPr>
        <w:t xml:space="preserve"> výše je v souladu se zákonem o DPH a není porušením smluvních </w:t>
      </w:r>
      <w:r w:rsidR="00BA3A06" w:rsidRPr="008A1EE3">
        <w:rPr>
          <w:rFonts w:cs="Arial"/>
        </w:rPr>
        <w:t xml:space="preserve">povinnosti kupujícího </w:t>
      </w:r>
      <w:r w:rsidRPr="008A1EE3">
        <w:rPr>
          <w:rFonts w:cs="Arial"/>
        </w:rPr>
        <w:t xml:space="preserve">a nezakládá nárok prodávajícího na </w:t>
      </w:r>
      <w:proofErr w:type="gramStart"/>
      <w:r w:rsidR="00BA3A06" w:rsidRPr="008A1EE3">
        <w:rPr>
          <w:rFonts w:cs="Arial"/>
        </w:rPr>
        <w:t>sankcí</w:t>
      </w:r>
      <w:proofErr w:type="gramEnd"/>
      <w:r w:rsidR="00BA3A06" w:rsidRPr="008A1EE3">
        <w:rPr>
          <w:rFonts w:cs="Arial"/>
        </w:rPr>
        <w:t xml:space="preserve"> za neuhrazení finančních prostředků ze strany kupujícího ani na náhradu </w:t>
      </w:r>
      <w:r w:rsidRPr="008A1EE3">
        <w:rPr>
          <w:rFonts w:cs="Arial"/>
        </w:rPr>
        <w:t>škody.</w:t>
      </w:r>
    </w:p>
    <w:p w:rsidR="00B242BA" w:rsidRPr="008A1EE3" w:rsidRDefault="00B242BA" w:rsidP="00B242BA">
      <w:pPr>
        <w:pStyle w:val="02-ODST-2"/>
        <w:rPr>
          <w:rFonts w:cs="Arial"/>
        </w:rPr>
      </w:pPr>
      <w:r w:rsidRPr="008A1EE3">
        <w:rPr>
          <w:rFonts w:cs="Arial"/>
        </w:rPr>
        <w:t>Smluvní strany se dohodly, že kupující je oprávněn pozastavit úhradu faktury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 moci. V případě, že bude rozhodnuto o úpadku a/nebo o způsobu řešení úpadku, bude kupující postupovat v souladu se zákonem č. 182/2006 Sb., insolvenční zákon, v platném znění.</w:t>
      </w:r>
    </w:p>
    <w:p w:rsidR="006E2303" w:rsidRPr="00830312" w:rsidRDefault="006E2303" w:rsidP="00F019AD">
      <w:pPr>
        <w:pStyle w:val="01-L"/>
      </w:pPr>
      <w:r w:rsidRPr="00830312">
        <w:t>Záruka</w:t>
      </w:r>
      <w:r w:rsidR="004C74E1" w:rsidRPr="00830312">
        <w:t xml:space="preserve"> za jakost</w:t>
      </w:r>
      <w:r w:rsidR="00951008" w:rsidRPr="00830312">
        <w:t xml:space="preserve">, </w:t>
      </w:r>
      <w:bookmarkEnd w:id="15"/>
      <w:r w:rsidR="00F8511F" w:rsidRPr="00830312">
        <w:t>práva z vadného plnění prodávajícího</w:t>
      </w:r>
    </w:p>
    <w:p w:rsidR="00830312" w:rsidRDefault="00830312" w:rsidP="00830312">
      <w:pPr>
        <w:pStyle w:val="02-ODST-2"/>
      </w:pPr>
      <w:r w:rsidRPr="00830312">
        <w:t>Záruční doba na předmět koupě činí 60 měsíců ode dne podpisu předávacího protokolu smluvními stranami a převzetí předmětu koupě bez výhrad. Prodávající se zavazuje po tuto dobu bezplatně odstranit veškeré vady zjištěné v době záruky včetně jejich následků, tj. opravit nebo vyměnit neprodleně a na své náklady a odpovědnost jakékoli vadné součásti či celý předmět koupě za bezvadné či bezvadný. Ke stejné povinnosti se prodávající zavazuje v případě vad zjištěných při převzetí předmětu koupě kupujícím. Kupující má právo namísto bezplatného odstranění vady žádat v oznámení vady (dále jen „</w:t>
      </w:r>
      <w:r w:rsidRPr="00830312">
        <w:rPr>
          <w:b/>
        </w:rPr>
        <w:t>reklamace</w:t>
      </w:r>
      <w:r w:rsidRPr="00830312">
        <w:t>“) slevu přiměřenou nákladům na odstranění vady, pro odstoupení od smlouvy z důvodu vad předmětu koupě platí ustanovení občanského zákoníku, není-li touto smlouvou stanoveno jinak.</w:t>
      </w:r>
    </w:p>
    <w:p w:rsidR="005507DC" w:rsidRPr="008A1EE3" w:rsidRDefault="005507DC" w:rsidP="005507DC">
      <w:pPr>
        <w:pStyle w:val="02-ODST-2"/>
      </w:pPr>
      <w:r w:rsidRPr="008A1EE3">
        <w:t xml:space="preserve">Práva kupujícího z vadného plnění a záruka za jakost se řídí příslušnými ustanoveními </w:t>
      </w:r>
      <w:r w:rsidR="00D0337F" w:rsidRPr="008A1EE3">
        <w:t>občanského zákoníku</w:t>
      </w:r>
      <w:r w:rsidRPr="008A1EE3">
        <w:t xml:space="preserve">, není-li v této smlouvě výslovně stanoven postup odlišný. </w:t>
      </w:r>
    </w:p>
    <w:p w:rsidR="006E2303" w:rsidRPr="008A1EE3" w:rsidRDefault="005507DC" w:rsidP="005507DC">
      <w:pPr>
        <w:pStyle w:val="02-ODST-2"/>
      </w:pPr>
      <w:r w:rsidRPr="008A1EE3">
        <w:t>Prodávající se touto smlouvou zavazuje, že předmět koupě bude během záruční doby dle této smlouvy</w:t>
      </w:r>
      <w:r w:rsidR="006E2303" w:rsidRPr="008A1EE3">
        <w:t>:</w:t>
      </w:r>
    </w:p>
    <w:p w:rsidR="006E2303" w:rsidRPr="008A1EE3" w:rsidRDefault="006E2303" w:rsidP="001D7317">
      <w:pPr>
        <w:pStyle w:val="06-PSM"/>
        <w:numPr>
          <w:ilvl w:val="0"/>
          <w:numId w:val="4"/>
        </w:numPr>
      </w:pPr>
      <w:r w:rsidRPr="008A1EE3">
        <w:t>bez jakýchkoliv vad a způsobilý k užívání pro účel, pro nějž je určen</w:t>
      </w:r>
    </w:p>
    <w:p w:rsidR="006E2303" w:rsidRPr="008A1EE3" w:rsidRDefault="006E2303" w:rsidP="001D7317">
      <w:pPr>
        <w:pStyle w:val="06-PSM"/>
      </w:pPr>
      <w:r w:rsidRPr="008A1EE3">
        <w:t>splňovat všechny požadavky stanovené touto smlouvou a mít všechny vlastnosti touto smlouvou požadované nebo, pokud tato smlouva takové vlastnosti výslovně nestanoví, vlastnosti obvyklé k účelu sjednanému ve smlouvě</w:t>
      </w:r>
    </w:p>
    <w:p w:rsidR="006E2303" w:rsidRPr="008A1EE3" w:rsidRDefault="006E2303" w:rsidP="001D7317">
      <w:pPr>
        <w:pStyle w:val="06-PSM"/>
      </w:pPr>
      <w:r w:rsidRPr="008A1EE3">
        <w:t>splňovat všechny požadavky stanovené platnými</w:t>
      </w:r>
      <w:r w:rsidR="00BA3A06" w:rsidRPr="008A1EE3">
        <w:t xml:space="preserve"> a účinnými</w:t>
      </w:r>
      <w:r w:rsidRPr="008A1EE3">
        <w:t xml:space="preserve"> zákony a ostatními obecně závaznými právními předpisy, a bude odpovídat platným technickým pravidlům, normám a předpisům platným na území České republiky.</w:t>
      </w:r>
    </w:p>
    <w:p w:rsidR="009F094B" w:rsidRPr="008A1EE3" w:rsidRDefault="009F094B" w:rsidP="008F1840">
      <w:pPr>
        <w:pStyle w:val="02-ODST-2"/>
      </w:pPr>
      <w:r w:rsidRPr="008A1EE3">
        <w:t>Prodávající prohlašuje, že dodané zboží</w:t>
      </w:r>
      <w:r w:rsidR="00D44951" w:rsidRPr="008A1EE3">
        <w:t xml:space="preserve"> </w:t>
      </w:r>
      <w:r w:rsidRPr="008A1EE3">
        <w:t>je nové, nepoužívané a odpovídá platné dokumentaci a předpisům výrobce, a že zboží není zatíženo žádnými právy třetích osob.</w:t>
      </w:r>
    </w:p>
    <w:p w:rsidR="006E2303" w:rsidRPr="008A1EE3" w:rsidRDefault="006E2303" w:rsidP="008F1840">
      <w:pPr>
        <w:pStyle w:val="02-ODST-2"/>
      </w:pPr>
      <w:bookmarkStart w:id="17" w:name="_Ref353862857"/>
      <w:r w:rsidRPr="008A1EE3">
        <w:t xml:space="preserve">Vady, které budou zjištěny po převzetí předmětu </w:t>
      </w:r>
      <w:r w:rsidR="00BA3A06" w:rsidRPr="008A1EE3">
        <w:t xml:space="preserve">koupě </w:t>
      </w:r>
      <w:r w:rsidRPr="008A1EE3">
        <w:t xml:space="preserve">kupujícím, může kupující reklamovat písemně </w:t>
      </w:r>
      <w:r w:rsidR="00424C96" w:rsidRPr="008A1EE3">
        <w:t xml:space="preserve">v listinné formě poštou </w:t>
      </w:r>
      <w:r w:rsidRPr="008A1EE3">
        <w:t xml:space="preserve">či </w:t>
      </w:r>
      <w:r w:rsidR="00424C96" w:rsidRPr="008A1EE3">
        <w:t xml:space="preserve">elektronicky </w:t>
      </w:r>
      <w:r w:rsidRPr="008A1EE3">
        <w:t>e-mailem</w:t>
      </w:r>
      <w:r w:rsidR="00424C96" w:rsidRPr="008A1EE3">
        <w:t xml:space="preserve"> u prodávajícího</w:t>
      </w:r>
      <w:r w:rsidRPr="008A1EE3">
        <w:t>, jak je uvedeno dále, do konce záruční doby.</w:t>
      </w:r>
      <w:r w:rsidR="00E743A6" w:rsidRPr="008A1EE3">
        <w:t xml:space="preserve"> Pro zachování záruční doby postačí, je-li reklamace prodávajícím odeslána.</w:t>
      </w:r>
      <w:r w:rsidRPr="008A1EE3">
        <w:t xml:space="preserve"> V reklamaci musí být vada popsána. Kupující ozná</w:t>
      </w:r>
      <w:r w:rsidR="008F1840" w:rsidRPr="008A1EE3">
        <w:t>mí prodávajícímu vadu písemně</w:t>
      </w:r>
      <w:r w:rsidR="00424C96" w:rsidRPr="008A1EE3">
        <w:t xml:space="preserve"> na adresu sídla prodávajícího</w:t>
      </w:r>
      <w:r w:rsidR="006D69BD" w:rsidRPr="008A1EE3">
        <w:t xml:space="preserve"> nebo </w:t>
      </w:r>
      <w:r w:rsidRPr="008A1EE3">
        <w:t>e-mailem na</w:t>
      </w:r>
      <w:r w:rsidR="008F1840">
        <w:t xml:space="preserve"> </w:t>
      </w:r>
      <w:r w:rsidR="00D0337F">
        <w:rPr>
          <w:rFonts w:cs="Arial"/>
          <w:u w:val="single"/>
        </w:rPr>
        <w:t>[</w:t>
      </w:r>
      <w:r w:rsidR="00D0337F" w:rsidRPr="00395587">
        <w:rPr>
          <w:rFonts w:cs="Arial"/>
          <w:highlight w:val="yellow"/>
        </w:rPr>
        <w:t>bude doplněno</w:t>
      </w:r>
      <w:r w:rsidR="00D0337F" w:rsidRPr="00830312">
        <w:rPr>
          <w:rFonts w:cs="Arial"/>
          <w:u w:val="single"/>
        </w:rPr>
        <w:t>]</w:t>
      </w:r>
      <w:r w:rsidR="008F1840" w:rsidRPr="00830312">
        <w:t>.</w:t>
      </w:r>
      <w:r w:rsidR="00830312">
        <w:t xml:space="preserve"> </w:t>
      </w:r>
      <w:r w:rsidRPr="00830312">
        <w:t>Prodávající</w:t>
      </w:r>
      <w:r w:rsidRPr="008A1EE3">
        <w:t xml:space="preserve"> je povinen se ke každé doručené reklamaci písemně bez zbytečného odkladu vyjádřit. Ve vyjádření buď vadu uzná a v případě, že </w:t>
      </w:r>
      <w:r w:rsidRPr="008A1EE3">
        <w:lastRenderedPageBreak/>
        <w:t xml:space="preserve">vadu neuzná, musí uvést konkrétní důvod, </w:t>
      </w:r>
      <w:r w:rsidR="006D69BD" w:rsidRPr="008A1EE3">
        <w:t>na základě</w:t>
      </w:r>
      <w:r w:rsidRPr="008A1EE3">
        <w:t xml:space="preserve"> kterého vadu neuznává. Jestliže se prodávající do</w:t>
      </w:r>
      <w:r>
        <w:t xml:space="preserve"> </w:t>
      </w:r>
      <w:r w:rsidR="000C11DB">
        <w:rPr>
          <w:rFonts w:cs="Arial"/>
        </w:rPr>
        <w:t>[</w:t>
      </w:r>
      <w:r w:rsidR="000C11DB" w:rsidRPr="00395587">
        <w:rPr>
          <w:rFonts w:cs="Arial"/>
          <w:highlight w:val="yellow"/>
        </w:rPr>
        <w:t>bude doplněno</w:t>
      </w:r>
      <w:r w:rsidR="000C11DB">
        <w:rPr>
          <w:rFonts w:cs="Arial"/>
        </w:rPr>
        <w:t>]</w:t>
      </w:r>
      <w:r>
        <w:t xml:space="preserve"> </w:t>
      </w:r>
      <w:r w:rsidRPr="008A1EE3">
        <w:t>dne ode dne doručení reklamace nevyjádří, má se za to, že vadu uznává.</w:t>
      </w:r>
      <w:bookmarkEnd w:id="17"/>
      <w:r w:rsidRPr="008A1EE3">
        <w:t xml:space="preserve"> </w:t>
      </w:r>
    </w:p>
    <w:p w:rsidR="0022429B" w:rsidRPr="008A1EE3" w:rsidRDefault="0022429B" w:rsidP="0022429B">
      <w:pPr>
        <w:pStyle w:val="02-ODST-2"/>
      </w:pPr>
      <w:r w:rsidRPr="008A1EE3">
        <w:t xml:space="preserve">Prodávající se zavazuje odstranit vadu oznámenou kupujícím prodávajícímu způsobem dle </w:t>
      </w:r>
      <w:proofErr w:type="gramStart"/>
      <w:r w:rsidR="000C11DB" w:rsidRPr="008A1EE3">
        <w:t xml:space="preserve">odstavce </w:t>
      </w:r>
      <w:r w:rsidRPr="008A1EE3">
        <w:fldChar w:fldCharType="begin"/>
      </w:r>
      <w:r w:rsidRPr="008A1EE3">
        <w:instrText xml:space="preserve"> REF _Ref353862857 \r \h </w:instrText>
      </w:r>
      <w:r w:rsidR="00AE36E4" w:rsidRPr="008A1EE3">
        <w:instrText xml:space="preserve"> \* MERGEFORMAT </w:instrText>
      </w:r>
      <w:r w:rsidRPr="008A1EE3">
        <w:fldChar w:fldCharType="separate"/>
      </w:r>
      <w:r w:rsidR="006420F3" w:rsidRPr="008A1EE3">
        <w:t>8.5</w:t>
      </w:r>
      <w:r w:rsidRPr="008A1EE3">
        <w:fldChar w:fldCharType="end"/>
      </w:r>
      <w:r w:rsidRPr="008A1EE3">
        <w:t xml:space="preserve"> této</w:t>
      </w:r>
      <w:proofErr w:type="gramEnd"/>
      <w:r w:rsidRPr="008A1EE3">
        <w:t xml:space="preserve"> smlouvy ve lhůtě do 30</w:t>
      </w:r>
      <w:r w:rsidR="00B242BA" w:rsidRPr="008A1EE3">
        <w:t xml:space="preserve"> </w:t>
      </w:r>
      <w:r w:rsidRPr="008A1EE3">
        <w:t xml:space="preserve">dnů od oznámení vady kupujícím, nebude-li mezi smluvními stranami </w:t>
      </w:r>
      <w:r w:rsidR="00E743A6" w:rsidRPr="008A1EE3">
        <w:t xml:space="preserve">písemně </w:t>
      </w:r>
      <w:r w:rsidRPr="008A1EE3">
        <w:t>dohodnuto jinak.</w:t>
      </w:r>
    </w:p>
    <w:p w:rsidR="006E2303" w:rsidRPr="008A1EE3" w:rsidRDefault="006E2303" w:rsidP="008F1840">
      <w:pPr>
        <w:pStyle w:val="02-ODST-2"/>
      </w:pPr>
      <w:r w:rsidRPr="008A1EE3">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w:t>
      </w:r>
      <w:r w:rsidR="00BA3A06" w:rsidRPr="008A1EE3">
        <w:t>koupě</w:t>
      </w:r>
      <w:r w:rsidRPr="008A1EE3">
        <w:t xml:space="preserve">. Takto vzniklé náklady je prodávající kupujícímu povinen uhradit na základě jeho písemné výzvy a ve lhůtě určené kupujícím ve výzvě. V případě, že vady předmětu </w:t>
      </w:r>
      <w:r w:rsidR="00BA3A06" w:rsidRPr="008A1EE3">
        <w:t xml:space="preserve">koupě </w:t>
      </w:r>
      <w:r w:rsidRPr="008A1EE3">
        <w:t>odstraní kupující nebo jím navržená třetí osoba, nemá tato skutečnost vliv na záruku poskytnutou prodávajícím dle této smlouvy.</w:t>
      </w:r>
      <w:r w:rsidR="00BA3A06" w:rsidRPr="008A1EE3">
        <w:t xml:space="preserve"> V případě, že reklamovaná vada prodávající neuzná a poté bude následně zjištěna její oprávněnost, bude postupováno obdobně podle tohoto ustanovení.</w:t>
      </w:r>
    </w:p>
    <w:p w:rsidR="006E2303" w:rsidRPr="008A1EE3" w:rsidRDefault="006E2303" w:rsidP="00B85257">
      <w:pPr>
        <w:pStyle w:val="02-ODST-2"/>
      </w:pPr>
      <w:bookmarkStart w:id="18" w:name="_GoBack"/>
      <w:bookmarkEnd w:id="18"/>
      <w:r w:rsidRPr="008A1EE3">
        <w:t xml:space="preserve">Záruční doba neběží po dobu, po kterou nemůže kupující předmět </w:t>
      </w:r>
      <w:r w:rsidR="00E743A6" w:rsidRPr="008A1EE3">
        <w:t xml:space="preserve">koupě </w:t>
      </w:r>
      <w:r w:rsidRPr="008A1EE3">
        <w:t>řádně užívat pro vady, za které odpovídá prodávající. Záruční doba dále neběží po dobu ode dne, kdy kupující uplatní na prodávajícím oprávněné nároky z vad, do dne, kdy prodávající ku</w:t>
      </w:r>
      <w:r w:rsidR="00EB05A0" w:rsidRPr="008A1EE3">
        <w:t>pujícímu uplatněné nároky z </w:t>
      </w:r>
      <w:r w:rsidRPr="008A1EE3">
        <w:t>oznámené vady zcela neuspokojí.</w:t>
      </w:r>
    </w:p>
    <w:p w:rsidR="006E2303" w:rsidRPr="008A1EE3" w:rsidRDefault="006E2303" w:rsidP="00B85257">
      <w:pPr>
        <w:pStyle w:val="02-ODST-2"/>
      </w:pPr>
      <w:r w:rsidRPr="008A1EE3">
        <w:t xml:space="preserve">Kromě povinností prodávajícího vyplývajících z </w:t>
      </w:r>
      <w:r w:rsidR="005507DC" w:rsidRPr="008A1EE3">
        <w:t>výše uvedeného</w:t>
      </w:r>
      <w:r w:rsidRPr="008A1EE3">
        <w:t xml:space="preserve"> je prodávající povinen uhradit kupujícímu vznikl</w:t>
      </w:r>
      <w:r w:rsidR="00BA3A06" w:rsidRPr="008A1EE3">
        <w:t>ou</w:t>
      </w:r>
      <w:r w:rsidRPr="008A1EE3">
        <w:t xml:space="preserve"> prokázan</w:t>
      </w:r>
      <w:r w:rsidR="00BA3A06" w:rsidRPr="008A1EE3">
        <w:t>ou</w:t>
      </w:r>
      <w:r w:rsidRPr="008A1EE3">
        <w:t xml:space="preserve"> </w:t>
      </w:r>
      <w:r w:rsidR="00BA3A06" w:rsidRPr="008A1EE3">
        <w:t>újmu</w:t>
      </w:r>
      <w:r w:rsidRPr="008A1EE3">
        <w:t>, kter</w:t>
      </w:r>
      <w:r w:rsidR="00BA3A06" w:rsidRPr="008A1EE3">
        <w:t>á</w:t>
      </w:r>
      <w:r w:rsidRPr="008A1EE3">
        <w:t xml:space="preserve"> kupu</w:t>
      </w:r>
      <w:r w:rsidR="00EB05A0" w:rsidRPr="008A1EE3">
        <w:t>jícímu vznikn</w:t>
      </w:r>
      <w:r w:rsidR="00BA3A06" w:rsidRPr="008A1EE3">
        <w:t>e</w:t>
      </w:r>
      <w:r w:rsidR="00EB05A0" w:rsidRPr="008A1EE3">
        <w:t xml:space="preserve"> v souvislosti s </w:t>
      </w:r>
      <w:r w:rsidRPr="008A1EE3">
        <w:t>vadným plněním prodávajícího.</w:t>
      </w:r>
    </w:p>
    <w:p w:rsidR="006E2303" w:rsidRDefault="006E2303" w:rsidP="00F019AD">
      <w:pPr>
        <w:pStyle w:val="01-L"/>
      </w:pPr>
      <w:r>
        <w:t>Odpovědnost za škodu, smluvní pokuty</w:t>
      </w:r>
    </w:p>
    <w:p w:rsidR="00FE08B9" w:rsidRPr="008A1EE3" w:rsidRDefault="006E2303" w:rsidP="00FE08B9">
      <w:pPr>
        <w:pStyle w:val="02-ODST-2"/>
      </w:pPr>
      <w:r w:rsidRPr="008A1EE3">
        <w:t xml:space="preserve">Vznikne-li kupujícímu </w:t>
      </w:r>
      <w:r w:rsidR="00FE08B9" w:rsidRPr="008A1EE3">
        <w:t>v důsledku porušení smluvních povinností či v důsledku porušení povinnosti vyplývající z obecně závazných předpisů ze strany prodávajícího újma (majetková a</w:t>
      </w:r>
      <w:r w:rsidR="00E743A6" w:rsidRPr="008A1EE3">
        <w:t>/nebo</w:t>
      </w:r>
      <w:r w:rsidR="00FE08B9" w:rsidRPr="008A1EE3">
        <w:t xml:space="preserve"> nemajetková), je prodávající povinen nahradit kupujícímu újmu, včetně újmy na jmění v souladu s platnými právními předpisy. Škoda se nahrazuje uvedením do předešlého stavu, nepožádá-li kupující o náhradu škody v penězích.</w:t>
      </w:r>
    </w:p>
    <w:p w:rsidR="006E2303" w:rsidRPr="008A1EE3" w:rsidRDefault="006E2303" w:rsidP="00BF3C63">
      <w:pPr>
        <w:pStyle w:val="02-ODST-2"/>
      </w:pPr>
      <w:bookmarkStart w:id="19" w:name="_Ref473905705"/>
      <w:r w:rsidRPr="008A1EE3">
        <w:t xml:space="preserve">V případě, že prodávající nedodrží lhůtu stanovenou pro </w:t>
      </w:r>
      <w:r w:rsidR="00E743A6" w:rsidRPr="008A1EE3">
        <w:t xml:space="preserve">předání předmětu koupě </w:t>
      </w:r>
      <w:r w:rsidRPr="008A1EE3">
        <w:t>uveden</w:t>
      </w:r>
      <w:r w:rsidR="00E743A6" w:rsidRPr="008A1EE3">
        <w:t>ou</w:t>
      </w:r>
      <w:r w:rsidRPr="008A1EE3">
        <w:t xml:space="preserve"> v </w:t>
      </w:r>
      <w:proofErr w:type="gramStart"/>
      <w:r w:rsidR="00E743A6" w:rsidRPr="008A1EE3">
        <w:t xml:space="preserve">odstavci </w:t>
      </w:r>
      <w:r w:rsidR="00D56D94" w:rsidRPr="008A1EE3">
        <w:fldChar w:fldCharType="begin"/>
      </w:r>
      <w:r w:rsidR="00D56D94" w:rsidRPr="008A1EE3">
        <w:instrText xml:space="preserve"> REF _Ref337720373 \r \h </w:instrText>
      </w:r>
      <w:r w:rsidR="000D0C5C" w:rsidRPr="008A1EE3">
        <w:instrText xml:space="preserve"> \* MERGEFORMAT </w:instrText>
      </w:r>
      <w:r w:rsidR="00D56D94" w:rsidRPr="008A1EE3">
        <w:fldChar w:fldCharType="separate"/>
      </w:r>
      <w:r w:rsidR="006420F3" w:rsidRPr="008A1EE3">
        <w:t>2.1</w:t>
      </w:r>
      <w:r w:rsidR="00D56D94" w:rsidRPr="008A1EE3">
        <w:fldChar w:fldCharType="end"/>
      </w:r>
      <w:r w:rsidRPr="008A1EE3">
        <w:t xml:space="preserve"> této</w:t>
      </w:r>
      <w:proofErr w:type="gramEnd"/>
      <w:r w:rsidRPr="008A1EE3">
        <w:t xml:space="preserve"> smlouvy, </w:t>
      </w:r>
      <w:r w:rsidR="005B21C5" w:rsidRPr="008A1EE3">
        <w:t>je kupující oprávněn vyúčtovat prodávajícímu</w:t>
      </w:r>
      <w:r w:rsidRPr="008A1EE3">
        <w:t xml:space="preserve"> smluvní pokutu ve výši</w:t>
      </w:r>
      <w:r w:rsidR="00DC2989" w:rsidRPr="008A1EE3">
        <w:t xml:space="preserve"> </w:t>
      </w:r>
      <w:r w:rsidR="00B129DF" w:rsidRPr="008A1EE3">
        <w:rPr>
          <w:rFonts w:cs="Arial"/>
        </w:rPr>
        <w:t>10.000</w:t>
      </w:r>
      <w:r w:rsidRPr="008A1EE3">
        <w:t xml:space="preserve">,- Kč za každý i započatý den prodlení se splněním dodání předmětu </w:t>
      </w:r>
      <w:r w:rsidR="00BA3A06" w:rsidRPr="008A1EE3">
        <w:t xml:space="preserve">koupě </w:t>
      </w:r>
      <w:r w:rsidRPr="008A1EE3">
        <w:t xml:space="preserve">ve lhůtě dle </w:t>
      </w:r>
      <w:r w:rsidR="00E743A6" w:rsidRPr="008A1EE3">
        <w:t xml:space="preserve">odstavce </w:t>
      </w:r>
      <w:r w:rsidR="00D56D94" w:rsidRPr="008A1EE3">
        <w:fldChar w:fldCharType="begin"/>
      </w:r>
      <w:r w:rsidR="00D56D94" w:rsidRPr="008A1EE3">
        <w:instrText xml:space="preserve"> REF _Ref337720373 \r \h </w:instrText>
      </w:r>
      <w:r w:rsidR="000D0C5C" w:rsidRPr="008A1EE3">
        <w:instrText xml:space="preserve"> \* MERGEFORMAT </w:instrText>
      </w:r>
      <w:r w:rsidR="00D56D94" w:rsidRPr="008A1EE3">
        <w:fldChar w:fldCharType="separate"/>
      </w:r>
      <w:r w:rsidR="006420F3" w:rsidRPr="008A1EE3">
        <w:t>2.1</w:t>
      </w:r>
      <w:r w:rsidR="00D56D94" w:rsidRPr="008A1EE3">
        <w:fldChar w:fldCharType="end"/>
      </w:r>
      <w:r w:rsidRPr="008A1EE3">
        <w:t xml:space="preserve"> této smlouvy.</w:t>
      </w:r>
      <w:bookmarkEnd w:id="19"/>
    </w:p>
    <w:p w:rsidR="00FE08B9" w:rsidRPr="008A1EE3" w:rsidRDefault="00FE08B9" w:rsidP="002B03FD">
      <w:pPr>
        <w:pStyle w:val="02-ODST-2"/>
      </w:pPr>
      <w:r w:rsidRPr="008A1EE3">
        <w:t>Smluvní pokuta za neodstranění reklamovaných vad v záruční době:</w:t>
      </w:r>
    </w:p>
    <w:p w:rsidR="00FE08B9" w:rsidRPr="008A1EE3" w:rsidRDefault="00FE08B9" w:rsidP="002B03FD">
      <w:pPr>
        <w:pStyle w:val="05-ODST-3"/>
        <w:rPr>
          <w:rFonts w:cs="Arial"/>
        </w:rPr>
      </w:pPr>
      <w:r w:rsidRPr="008A1EE3">
        <w:rPr>
          <w:rFonts w:cs="Arial"/>
        </w:rPr>
        <w:t xml:space="preserve">Při prodlení prodávajícího se splněním sjednaného termínu odstranění reklamované vady je kupující oprávněn po prodávajícím požadovat úhradu smluvní pokuty ve výši </w:t>
      </w:r>
      <w:r w:rsidR="00B129DF" w:rsidRPr="008A1EE3">
        <w:rPr>
          <w:rFonts w:cs="Arial"/>
        </w:rPr>
        <w:t>10.000,-</w:t>
      </w:r>
      <w:r w:rsidRPr="008A1EE3">
        <w:rPr>
          <w:rFonts w:cs="Arial"/>
        </w:rPr>
        <w:t xml:space="preserve">Kč za každou vadu a </w:t>
      </w:r>
      <w:r w:rsidR="0069626B" w:rsidRPr="008A1EE3">
        <w:rPr>
          <w:rFonts w:cs="Arial"/>
        </w:rPr>
        <w:t xml:space="preserve">započatý </w:t>
      </w:r>
      <w:r w:rsidRPr="008A1EE3">
        <w:rPr>
          <w:rFonts w:cs="Arial"/>
        </w:rPr>
        <w:t>den prodlení.</w:t>
      </w:r>
    </w:p>
    <w:p w:rsidR="00FE08B9" w:rsidRPr="008A1EE3" w:rsidRDefault="00FE08B9" w:rsidP="002B03FD">
      <w:pPr>
        <w:pStyle w:val="02-ODST-2"/>
      </w:pPr>
      <w:r w:rsidRPr="008A1EE3">
        <w:t>Smluvní strany sjednávají, že v případě, že prodávající tuto smlouvu či jej</w:t>
      </w:r>
      <w:r w:rsidR="002248A4" w:rsidRPr="008A1EE3">
        <w:t>í</w:t>
      </w:r>
      <w:r w:rsidRPr="008A1EE3">
        <w:t xml:space="preserve"> jednotlivé části </w:t>
      </w:r>
      <w:r w:rsidR="002248A4" w:rsidRPr="008A1EE3">
        <w:t xml:space="preserve">nebo práva a povinnosti z ní či z jejího porušení plynoucí </w:t>
      </w:r>
      <w:r w:rsidRPr="008A1EE3">
        <w:t>postoupí bez předchozího písemného souhlasu kupujícího, je kupující oprávněn po prodávajícím požadovat úhradu smluvní pokuty ve výši 100.000,- Kč.</w:t>
      </w:r>
    </w:p>
    <w:p w:rsidR="00FE08B9" w:rsidRPr="008A1EE3" w:rsidRDefault="00FE08B9" w:rsidP="002B03FD">
      <w:pPr>
        <w:pStyle w:val="02-ODST-2"/>
      </w:pPr>
      <w:r w:rsidRPr="008A1EE3">
        <w:t xml:space="preserve">V případě, že kupující provede v souladu s ustanovením </w:t>
      </w:r>
      <w:proofErr w:type="gramStart"/>
      <w:r w:rsidR="00B54417" w:rsidRPr="008A1EE3">
        <w:t>odstavce</w:t>
      </w:r>
      <w:r w:rsidR="00125896" w:rsidRPr="008A1EE3">
        <w:t xml:space="preserve"> </w:t>
      </w:r>
      <w:r w:rsidRPr="008A1EE3">
        <w:fldChar w:fldCharType="begin"/>
      </w:r>
      <w:r w:rsidRPr="008A1EE3">
        <w:instrText xml:space="preserve"> REF _Ref436223114 \r \h </w:instrText>
      </w:r>
      <w:r w:rsidR="002B03FD" w:rsidRPr="008A1EE3">
        <w:instrText xml:space="preserve"> \* MERGEFORMAT </w:instrText>
      </w:r>
      <w:r w:rsidRPr="008A1EE3">
        <w:fldChar w:fldCharType="separate"/>
      </w:r>
      <w:r w:rsidR="006420F3" w:rsidRPr="008A1EE3">
        <w:t>1.9</w:t>
      </w:r>
      <w:r w:rsidRPr="008A1EE3">
        <w:fldChar w:fldCharType="end"/>
      </w:r>
      <w:r w:rsidRPr="008A1EE3">
        <w:t xml:space="preserve"> smlouvy</w:t>
      </w:r>
      <w:proofErr w:type="gramEnd"/>
      <w:r w:rsidRPr="008A1EE3">
        <w:t xml:space="preserve"> kontrolu, na základě které zjistí, že předmět plnění má vady, je oprávněn po prodávajícím vedle náhrady škody včetně nákladů na provedenou kontrolu požadovat úhradu smluvní pokuty ve výši </w:t>
      </w:r>
      <w:r w:rsidR="00B129DF" w:rsidRPr="008A1EE3">
        <w:rPr>
          <w:rFonts w:cs="Arial"/>
        </w:rPr>
        <w:t>10.000</w:t>
      </w:r>
      <w:r w:rsidRPr="008A1EE3">
        <w:t>,- Kč.</w:t>
      </w:r>
    </w:p>
    <w:p w:rsidR="00FE08B9" w:rsidRPr="008A1EE3" w:rsidRDefault="0069626B" w:rsidP="002B03FD">
      <w:pPr>
        <w:pStyle w:val="02-ODST-2"/>
      </w:pPr>
      <w:r w:rsidRPr="008A1EE3">
        <w:t>Uplatněním ani z</w:t>
      </w:r>
      <w:r w:rsidR="00FE08B9" w:rsidRPr="008A1EE3">
        <w:t>aplacením jakékoli smluvní pokuty</w:t>
      </w:r>
      <w:r w:rsidR="000F3E81" w:rsidRPr="008A1EE3">
        <w:t xml:space="preserve"> podle této smlouvy </w:t>
      </w:r>
      <w:r w:rsidR="00FE08B9" w:rsidRPr="008A1EE3">
        <w:t>není dotčeno právo kupujícího požadovat na prodávajícím náhradu škody, a to v plném rozsahu.</w:t>
      </w:r>
    </w:p>
    <w:p w:rsidR="0069626B" w:rsidRPr="008A1EE3" w:rsidRDefault="0069626B" w:rsidP="00C53DB6">
      <w:pPr>
        <w:pStyle w:val="02-ODST-2"/>
      </w:pPr>
      <w:r w:rsidRPr="008A1EE3">
        <w:t>Prodávající prohlašuje, že smluvní pokuty</w:t>
      </w:r>
      <w:r w:rsidR="00125896" w:rsidRPr="008A1EE3">
        <w:t xml:space="preserve"> stanovené touto smlouvou</w:t>
      </w:r>
      <w:r w:rsidRPr="008A1EE3">
        <w:t xml:space="preserve"> považuje za přiměřené povaze povinností, ke kterým se váží. </w:t>
      </w:r>
    </w:p>
    <w:p w:rsidR="00C53DB6" w:rsidRPr="008A1EE3" w:rsidRDefault="00C53DB6" w:rsidP="00C53DB6">
      <w:pPr>
        <w:pStyle w:val="02-ODST-2"/>
      </w:pPr>
      <w:r w:rsidRPr="008A1EE3">
        <w:t>Smluvní pokutu vyúčtuje oprávněná smluvní strana povinné smluvní straně písemnou formou.</w:t>
      </w:r>
    </w:p>
    <w:p w:rsidR="00C53DB6" w:rsidRPr="008A1EE3" w:rsidRDefault="00C53DB6" w:rsidP="00C53DB6">
      <w:pPr>
        <w:pStyle w:val="02-ODST-2"/>
      </w:pPr>
      <w:r w:rsidRPr="008A1EE3">
        <w:t>Ve vyúčtování musí být uvedeno ustanovení smlouvy, které k vyúčtování smluvní pokuty opravňuje a způsob výpočtu celkové výše smluvní pokuty.</w:t>
      </w:r>
    </w:p>
    <w:p w:rsidR="006E2303" w:rsidRPr="008A1EE3" w:rsidRDefault="00C53DB6" w:rsidP="00C53DB6">
      <w:pPr>
        <w:pStyle w:val="02-ODST-2"/>
      </w:pPr>
      <w:r w:rsidRPr="008A1EE3">
        <w:t>Povinná smluvní strana je povinna uhradit vyúčtované smluvní pokuty nejpozději do 30 dnů ode dne obdržení příslušného vyúčtování.</w:t>
      </w:r>
      <w:r w:rsidR="006E2303" w:rsidRPr="008A1EE3">
        <w:t xml:space="preserve"> </w:t>
      </w:r>
    </w:p>
    <w:p w:rsidR="006E2303" w:rsidRDefault="006E2303" w:rsidP="00F019AD">
      <w:pPr>
        <w:pStyle w:val="01-L"/>
      </w:pPr>
      <w:r>
        <w:lastRenderedPageBreak/>
        <w:t>Další ujednání</w:t>
      </w:r>
    </w:p>
    <w:p w:rsidR="006E2303" w:rsidRPr="008A1EE3" w:rsidRDefault="006E2303" w:rsidP="00BF3C63">
      <w:pPr>
        <w:pStyle w:val="02-ODST-2"/>
      </w:pPr>
      <w:r w:rsidRPr="008A1EE3">
        <w:t>Prodávající se v rámci svého závazku zavazuje kupujícímu dodat dokumentaci uvedenou v</w:t>
      </w:r>
      <w:r w:rsidR="000F3E81" w:rsidRPr="008A1EE3">
        <w:t xml:space="preserve"> odstavci </w:t>
      </w:r>
      <w:r w:rsidR="0071424E" w:rsidRPr="008A1EE3">
        <w:fldChar w:fldCharType="begin"/>
      </w:r>
      <w:r w:rsidR="0071424E" w:rsidRPr="008A1EE3">
        <w:instrText xml:space="preserve"> REF _Ref337720457 \r \h </w:instrText>
      </w:r>
      <w:r w:rsidR="00FB65FE" w:rsidRPr="008A1EE3">
        <w:instrText xml:space="preserve"> \* MERGEFORMAT </w:instrText>
      </w:r>
      <w:r w:rsidR="0071424E" w:rsidRPr="008A1EE3">
        <w:fldChar w:fldCharType="separate"/>
      </w:r>
      <w:proofErr w:type="gramStart"/>
      <w:r w:rsidR="006420F3" w:rsidRPr="008A1EE3">
        <w:t>10.2</w:t>
      </w:r>
      <w:r w:rsidR="0071424E" w:rsidRPr="008A1EE3">
        <w:fldChar w:fldCharType="end"/>
      </w:r>
      <w:r w:rsidR="008152BB" w:rsidRPr="008A1EE3">
        <w:t xml:space="preserve"> </w:t>
      </w:r>
      <w:r w:rsidRPr="008A1EE3">
        <w:t>níže</w:t>
      </w:r>
      <w:proofErr w:type="gramEnd"/>
      <w:r w:rsidRPr="008A1EE3">
        <w:t>. Tyto dokumenty musí být předány kupujícímu při předá</w:t>
      </w:r>
      <w:r w:rsidR="00D56D94" w:rsidRPr="008A1EE3">
        <w:t>ní a převzetí předmětu plnění v </w:t>
      </w:r>
      <w:r w:rsidRPr="008A1EE3">
        <w:t>místě plnění dle této smlouvy</w:t>
      </w:r>
      <w:r w:rsidR="0037151A">
        <w:t xml:space="preserve"> </w:t>
      </w:r>
      <w:r w:rsidR="0037151A" w:rsidRPr="0037151A">
        <w:rPr>
          <w:i/>
          <w:color w:val="E36C0A" w:themeColor="accent6" w:themeShade="BF"/>
        </w:rPr>
        <w:t>v listinné podobě</w:t>
      </w:r>
      <w:r w:rsidR="00B129DF" w:rsidRPr="008A1EE3">
        <w:t>, pokud mu již nebyly předány dříve</w:t>
      </w:r>
      <w:r w:rsidRPr="008A1EE3">
        <w:t xml:space="preserve">. Bez níže uvedených dokumentů nelze považovat závazek prodávajícího vyplývající z této smlouvy za splněný a má se za to, že pokud nebudou dodány všechny požadované dokumenty uvedené v </w:t>
      </w:r>
      <w:r w:rsidR="000F3E81" w:rsidRPr="008A1EE3">
        <w:t xml:space="preserve">odstavci </w:t>
      </w:r>
      <w:r w:rsidR="0071424E" w:rsidRPr="008A1EE3">
        <w:fldChar w:fldCharType="begin"/>
      </w:r>
      <w:r w:rsidR="0071424E" w:rsidRPr="008A1EE3">
        <w:instrText xml:space="preserve"> REF _Ref337720457 \r \h </w:instrText>
      </w:r>
      <w:r w:rsidR="00FB65FE" w:rsidRPr="008A1EE3">
        <w:instrText xml:space="preserve"> \* MERGEFORMAT </w:instrText>
      </w:r>
      <w:r w:rsidR="0071424E" w:rsidRPr="008A1EE3">
        <w:fldChar w:fldCharType="separate"/>
      </w:r>
      <w:proofErr w:type="gramStart"/>
      <w:r w:rsidR="006420F3" w:rsidRPr="008A1EE3">
        <w:t>10.2</w:t>
      </w:r>
      <w:r w:rsidR="0071424E" w:rsidRPr="008A1EE3">
        <w:fldChar w:fldCharType="end"/>
      </w:r>
      <w:r w:rsidRPr="008A1EE3">
        <w:t xml:space="preserve"> této</w:t>
      </w:r>
      <w:proofErr w:type="gramEnd"/>
      <w:r w:rsidRPr="008A1EE3">
        <w:t xml:space="preserve"> smlouvy, jedná se o vadu plnění. Všechny dokumenty musí být kupujícímu předány v českém jazyce.</w:t>
      </w:r>
    </w:p>
    <w:p w:rsidR="006E2303" w:rsidRPr="008A1EE3" w:rsidRDefault="006E2303" w:rsidP="00BF3C63">
      <w:pPr>
        <w:pStyle w:val="02-ODST-2"/>
        <w:keepNext/>
      </w:pPr>
      <w:bookmarkStart w:id="20" w:name="_Ref337720457"/>
      <w:r w:rsidRPr="008A1EE3">
        <w:t>Prodávající kupujícímu předá následující dokumenty:</w:t>
      </w:r>
      <w:bookmarkEnd w:id="20"/>
      <w:r w:rsidRPr="008A1EE3">
        <w:t xml:space="preserve"> </w:t>
      </w:r>
    </w:p>
    <w:p w:rsidR="00B242BA" w:rsidRPr="008A1EE3" w:rsidRDefault="00B242BA" w:rsidP="00D70E9B">
      <w:pPr>
        <w:pStyle w:val="06-PSM"/>
        <w:numPr>
          <w:ilvl w:val="0"/>
          <w:numId w:val="8"/>
        </w:numPr>
        <w:spacing w:before="0"/>
      </w:pPr>
      <w:r w:rsidRPr="008A1EE3">
        <w:t xml:space="preserve">prohlášení o shodě ve smyslu § 13 odst. 2 zákona č. 22/1997 Sb., o technických požadavcích na výrobky a o změně a doplnění některých zákonů, v platném znění </w:t>
      </w:r>
    </w:p>
    <w:p w:rsidR="00B242BA" w:rsidRPr="008A1EE3" w:rsidRDefault="000520BC" w:rsidP="00D70E9B">
      <w:pPr>
        <w:pStyle w:val="06-PSM"/>
        <w:numPr>
          <w:ilvl w:val="0"/>
          <w:numId w:val="8"/>
        </w:numPr>
        <w:spacing w:before="0"/>
      </w:pPr>
      <w:r w:rsidRPr="008A1EE3">
        <w:t>záruční list/y</w:t>
      </w:r>
    </w:p>
    <w:p w:rsidR="00B129DF" w:rsidRPr="00B129DF" w:rsidRDefault="00B129DF" w:rsidP="00B129DF">
      <w:pPr>
        <w:pStyle w:val="05-ODST-3"/>
        <w:numPr>
          <w:ilvl w:val="0"/>
          <w:numId w:val="0"/>
        </w:numPr>
        <w:ind w:left="1276"/>
        <w:rPr>
          <w:rFonts w:cs="Arial"/>
        </w:rPr>
      </w:pPr>
      <w:r w:rsidRPr="008A1EE3">
        <w:rPr>
          <w:rFonts w:cs="Arial"/>
          <w:b/>
        </w:rPr>
        <w:t>Požadavky na technickou dokumentaci</w:t>
      </w:r>
    </w:p>
    <w:p w:rsidR="0037151A" w:rsidRDefault="0037151A" w:rsidP="0037151A">
      <w:pPr>
        <w:pStyle w:val="StylGaramondZarovnatdoblokudkovnNejmn16b"/>
        <w:rPr>
          <w:rFonts w:ascii="Arial" w:hAnsi="Arial" w:cs="Arial"/>
          <w:sz w:val="20"/>
        </w:rPr>
      </w:pPr>
      <w:r w:rsidRPr="009C44FF">
        <w:rPr>
          <w:rFonts w:ascii="Arial" w:hAnsi="Arial" w:cs="Arial"/>
          <w:i/>
          <w:color w:val="E36C0A" w:themeColor="accent6" w:themeShade="BF"/>
          <w:sz w:val="20"/>
        </w:rPr>
        <w:t xml:space="preserve">Veškerou dokumentaci </w:t>
      </w:r>
      <w:r>
        <w:rPr>
          <w:rFonts w:ascii="Arial" w:hAnsi="Arial" w:cs="Arial"/>
          <w:i/>
          <w:color w:val="E36C0A" w:themeColor="accent6" w:themeShade="BF"/>
          <w:sz w:val="20"/>
        </w:rPr>
        <w:t xml:space="preserve">požadovanou v Zadávací dokumentaci </w:t>
      </w:r>
      <w:r w:rsidRPr="009C44FF">
        <w:rPr>
          <w:rFonts w:ascii="Arial" w:hAnsi="Arial" w:cs="Arial"/>
          <w:i/>
          <w:color w:val="E36C0A" w:themeColor="accent6" w:themeShade="BF"/>
          <w:sz w:val="20"/>
        </w:rPr>
        <w:t xml:space="preserve">je prodávající povinen předložit kupujícímu </w:t>
      </w:r>
      <w:r>
        <w:rPr>
          <w:rFonts w:ascii="Arial" w:hAnsi="Arial" w:cs="Arial"/>
          <w:i/>
          <w:color w:val="E36C0A" w:themeColor="accent6" w:themeShade="BF"/>
          <w:sz w:val="20"/>
        </w:rPr>
        <w:t xml:space="preserve">i </w:t>
      </w:r>
      <w:r w:rsidRPr="009C44FF">
        <w:rPr>
          <w:rFonts w:ascii="Arial" w:hAnsi="Arial" w:cs="Arial"/>
          <w:i/>
          <w:color w:val="E36C0A" w:themeColor="accent6" w:themeShade="BF"/>
          <w:sz w:val="20"/>
        </w:rPr>
        <w:t>v</w:t>
      </w:r>
      <w:r>
        <w:rPr>
          <w:rFonts w:ascii="Arial" w:hAnsi="Arial" w:cs="Arial"/>
          <w:i/>
          <w:color w:val="E36C0A" w:themeColor="accent6" w:themeShade="BF"/>
          <w:sz w:val="20"/>
        </w:rPr>
        <w:t xml:space="preserve"> listinné podobě a</w:t>
      </w:r>
      <w:r w:rsidRPr="009C44FF">
        <w:rPr>
          <w:rFonts w:ascii="Arial" w:hAnsi="Arial" w:cs="Arial"/>
          <w:i/>
          <w:color w:val="E36C0A" w:themeColor="accent6" w:themeShade="BF"/>
          <w:sz w:val="20"/>
        </w:rPr>
        <w:t> českém jazyce. Pokud není u položky uvedeno jinak, prodávající je povinen kupujícímu předložit:</w:t>
      </w:r>
    </w:p>
    <w:p w:rsidR="00B129DF" w:rsidRPr="00B129DF" w:rsidRDefault="00B129DF" w:rsidP="00B129DF">
      <w:pPr>
        <w:pStyle w:val="Odstavecseseznamem"/>
        <w:numPr>
          <w:ilvl w:val="0"/>
          <w:numId w:val="8"/>
        </w:numPr>
        <w:spacing w:before="60" w:after="60" w:line="23" w:lineRule="atLeast"/>
        <w:jc w:val="both"/>
        <w:rPr>
          <w:rFonts w:ascii="Arial" w:hAnsi="Arial" w:cs="Arial"/>
          <w:sz w:val="20"/>
          <w:szCs w:val="20"/>
        </w:rPr>
      </w:pPr>
      <w:r w:rsidRPr="00B129DF">
        <w:rPr>
          <w:rFonts w:ascii="Arial" w:hAnsi="Arial" w:cs="Arial"/>
          <w:sz w:val="20"/>
          <w:szCs w:val="20"/>
        </w:rPr>
        <w:t xml:space="preserve">Bezpečnostní listy a návody k použití hasiva – pěnidel pro hašení polárních a nepolárních látek </w:t>
      </w:r>
    </w:p>
    <w:p w:rsidR="00B129DF" w:rsidRPr="00B129DF" w:rsidRDefault="00B129DF" w:rsidP="00B129DF">
      <w:pPr>
        <w:pStyle w:val="Odstavecseseznamem"/>
        <w:numPr>
          <w:ilvl w:val="0"/>
          <w:numId w:val="8"/>
        </w:numPr>
        <w:spacing w:before="60" w:after="60" w:line="23" w:lineRule="atLeast"/>
        <w:jc w:val="both"/>
        <w:rPr>
          <w:rFonts w:ascii="Arial" w:hAnsi="Arial" w:cs="Arial"/>
          <w:sz w:val="20"/>
          <w:szCs w:val="20"/>
        </w:rPr>
      </w:pPr>
      <w:r w:rsidRPr="00B129DF">
        <w:rPr>
          <w:rFonts w:ascii="Arial" w:hAnsi="Arial" w:cs="Arial"/>
          <w:sz w:val="20"/>
          <w:szCs w:val="20"/>
        </w:rPr>
        <w:t xml:space="preserve">Technickou specifikaci a parametry hasiva s informacemi mj.: </w:t>
      </w:r>
    </w:p>
    <w:p w:rsidR="00B129DF" w:rsidRPr="00B129DF" w:rsidRDefault="00B36FCC" w:rsidP="00B129DF">
      <w:pPr>
        <w:pStyle w:val="Odstavecseseznamem"/>
        <w:numPr>
          <w:ilvl w:val="1"/>
          <w:numId w:val="8"/>
        </w:numPr>
        <w:spacing w:before="60" w:after="60" w:line="23" w:lineRule="atLeast"/>
        <w:jc w:val="both"/>
        <w:rPr>
          <w:rFonts w:ascii="Arial" w:hAnsi="Arial" w:cs="Arial"/>
          <w:sz w:val="20"/>
          <w:szCs w:val="20"/>
        </w:rPr>
      </w:pPr>
      <w:r w:rsidRPr="00857C47">
        <w:rPr>
          <w:rFonts w:ascii="Arial" w:hAnsi="Arial" w:cs="Arial"/>
          <w:i/>
          <w:color w:val="E36C0A" w:themeColor="accent6" w:themeShade="BF"/>
          <w:sz w:val="20"/>
          <w:szCs w:val="20"/>
        </w:rPr>
        <w:t xml:space="preserve">o mísitelnosti hasiva s hasivy zavedenými u </w:t>
      </w:r>
      <w:proofErr w:type="gramStart"/>
      <w:r w:rsidRPr="00857C47">
        <w:rPr>
          <w:rFonts w:ascii="Arial" w:hAnsi="Arial" w:cs="Arial"/>
          <w:i/>
          <w:color w:val="E36C0A" w:themeColor="accent6" w:themeShade="BF"/>
          <w:sz w:val="20"/>
          <w:szCs w:val="20"/>
        </w:rPr>
        <w:t>ČEPRO</w:t>
      </w:r>
      <w:proofErr w:type="gramEnd"/>
      <w:r w:rsidRPr="00857C47">
        <w:rPr>
          <w:rFonts w:ascii="Arial" w:hAnsi="Arial" w:cs="Arial"/>
          <w:i/>
          <w:color w:val="E36C0A" w:themeColor="accent6" w:themeShade="BF"/>
          <w:sz w:val="20"/>
          <w:szCs w:val="20"/>
        </w:rPr>
        <w:t>, a.s. -</w:t>
      </w:r>
      <w:r>
        <w:rPr>
          <w:rFonts w:ascii="Arial" w:hAnsi="Arial" w:cs="Arial"/>
          <w:i/>
          <w:color w:val="E36C0A" w:themeColor="accent6" w:themeShade="BF"/>
          <w:sz w:val="20"/>
          <w:szCs w:val="20"/>
        </w:rPr>
        <w:t xml:space="preserve"> </w:t>
      </w:r>
      <w:r w:rsidRPr="00857C47">
        <w:rPr>
          <w:rFonts w:ascii="Arial" w:hAnsi="Arial" w:cs="Arial"/>
          <w:i/>
          <w:color w:val="E36C0A"/>
          <w:sz w:val="20"/>
          <w:szCs w:val="20"/>
        </w:rPr>
        <w:t>MOUSSOL – APS LV 1/3 F-15 s produktovým označením # 6441</w:t>
      </w:r>
      <w:r>
        <w:rPr>
          <w:rFonts w:ascii="Arial" w:hAnsi="Arial" w:cs="Arial"/>
          <w:i/>
          <w:color w:val="E36C0A"/>
          <w:sz w:val="20"/>
          <w:szCs w:val="20"/>
        </w:rPr>
        <w:t xml:space="preserve"> a </w:t>
      </w:r>
      <w:r w:rsidRPr="00857C47">
        <w:rPr>
          <w:rFonts w:ascii="Arial" w:hAnsi="Arial" w:cs="Arial"/>
          <w:i/>
          <w:color w:val="E36C0A"/>
          <w:sz w:val="20"/>
          <w:szCs w:val="20"/>
        </w:rPr>
        <w:t>MOUSSOL – APS 3/3 F-15 s produktovým označením # 3304</w:t>
      </w:r>
    </w:p>
    <w:p w:rsidR="00B129DF" w:rsidRPr="00B129DF" w:rsidRDefault="00B129DF" w:rsidP="00B129DF">
      <w:pPr>
        <w:pStyle w:val="Odstavecseseznamem"/>
        <w:numPr>
          <w:ilvl w:val="1"/>
          <w:numId w:val="8"/>
        </w:numPr>
        <w:spacing w:before="60" w:after="60" w:line="23" w:lineRule="atLeast"/>
        <w:jc w:val="both"/>
        <w:rPr>
          <w:rFonts w:ascii="Arial" w:hAnsi="Arial" w:cs="Arial"/>
          <w:sz w:val="20"/>
          <w:szCs w:val="20"/>
        </w:rPr>
      </w:pPr>
      <w:r w:rsidRPr="00B129DF">
        <w:rPr>
          <w:rFonts w:ascii="Arial" w:hAnsi="Arial" w:cs="Arial"/>
          <w:sz w:val="20"/>
          <w:szCs w:val="20"/>
        </w:rPr>
        <w:t>o poločasu rozpadu pěny,</w:t>
      </w:r>
    </w:p>
    <w:p w:rsidR="00B129DF" w:rsidRPr="00B129DF" w:rsidRDefault="00B129DF" w:rsidP="00B129DF">
      <w:pPr>
        <w:pStyle w:val="Odstavecseseznamem"/>
        <w:numPr>
          <w:ilvl w:val="1"/>
          <w:numId w:val="8"/>
        </w:numPr>
        <w:spacing w:before="60" w:after="60" w:line="23" w:lineRule="atLeast"/>
        <w:jc w:val="both"/>
        <w:rPr>
          <w:rFonts w:ascii="Arial" w:hAnsi="Arial" w:cs="Arial"/>
          <w:sz w:val="20"/>
          <w:szCs w:val="20"/>
        </w:rPr>
      </w:pPr>
      <w:r w:rsidRPr="00B129DF">
        <w:rPr>
          <w:rFonts w:ascii="Arial" w:hAnsi="Arial" w:cs="Arial"/>
          <w:sz w:val="20"/>
          <w:szCs w:val="20"/>
        </w:rPr>
        <w:t>o formě aplikace hasiva,</w:t>
      </w:r>
    </w:p>
    <w:p w:rsidR="00B129DF" w:rsidRPr="00B129DF" w:rsidRDefault="00B129DF" w:rsidP="00B129DF">
      <w:pPr>
        <w:pStyle w:val="Odstavecseseznamem"/>
        <w:numPr>
          <w:ilvl w:val="1"/>
          <w:numId w:val="8"/>
        </w:numPr>
        <w:spacing w:before="60" w:after="60" w:line="23" w:lineRule="atLeast"/>
        <w:jc w:val="both"/>
        <w:rPr>
          <w:rFonts w:ascii="Arial" w:hAnsi="Arial" w:cs="Arial"/>
          <w:sz w:val="20"/>
          <w:szCs w:val="20"/>
        </w:rPr>
      </w:pPr>
      <w:r w:rsidRPr="00B129DF">
        <w:rPr>
          <w:rFonts w:ascii="Arial" w:hAnsi="Arial" w:cs="Arial"/>
          <w:sz w:val="20"/>
          <w:szCs w:val="20"/>
        </w:rPr>
        <w:t>pokyny a podmínky skladování,</w:t>
      </w:r>
    </w:p>
    <w:p w:rsidR="00B129DF" w:rsidRPr="001A2925" w:rsidRDefault="00B129DF" w:rsidP="00B129DF">
      <w:pPr>
        <w:pStyle w:val="Odstavecseseznamem"/>
        <w:numPr>
          <w:ilvl w:val="1"/>
          <w:numId w:val="8"/>
        </w:numPr>
        <w:spacing w:before="60" w:after="60" w:line="23" w:lineRule="atLeast"/>
        <w:jc w:val="both"/>
        <w:rPr>
          <w:rFonts w:ascii="Arial" w:hAnsi="Arial" w:cs="Arial"/>
          <w:sz w:val="20"/>
          <w:szCs w:val="20"/>
        </w:rPr>
      </w:pPr>
      <w:r w:rsidRPr="00B129DF">
        <w:rPr>
          <w:rFonts w:ascii="Arial" w:hAnsi="Arial" w:cs="Arial"/>
          <w:sz w:val="20"/>
          <w:szCs w:val="20"/>
        </w:rPr>
        <w:t>minimální doba skladovatelnosti,</w:t>
      </w:r>
      <w:r w:rsidRPr="001A2925">
        <w:rPr>
          <w:rFonts w:ascii="Arial" w:hAnsi="Arial" w:cs="Arial"/>
          <w:sz w:val="20"/>
          <w:szCs w:val="20"/>
        </w:rPr>
        <w:t xml:space="preserve"> použitelnosti,</w:t>
      </w:r>
    </w:p>
    <w:p w:rsidR="00B129DF" w:rsidRPr="001A2925" w:rsidRDefault="00B36FCC" w:rsidP="00B129DF">
      <w:pPr>
        <w:pStyle w:val="Odstavecseseznamem"/>
        <w:numPr>
          <w:ilvl w:val="0"/>
          <w:numId w:val="8"/>
        </w:numPr>
        <w:spacing w:before="60" w:after="60" w:line="23" w:lineRule="atLeast"/>
        <w:jc w:val="both"/>
        <w:rPr>
          <w:rFonts w:ascii="Arial" w:hAnsi="Arial" w:cs="Arial"/>
          <w:sz w:val="20"/>
          <w:szCs w:val="20"/>
        </w:rPr>
      </w:pPr>
      <w:r w:rsidRPr="00C23600">
        <w:rPr>
          <w:rFonts w:ascii="Arial" w:hAnsi="Arial" w:cs="Arial"/>
          <w:i/>
          <w:color w:val="E36C0A" w:themeColor="accent6" w:themeShade="BF"/>
          <w:sz w:val="20"/>
          <w:szCs w:val="20"/>
        </w:rPr>
        <w:t xml:space="preserve">Prohlášení, že pěnidla neobsahují zakázané látky dle současné evropské a národní legislativy. Mezi zakázané látky patří i některé </w:t>
      </w:r>
      <w:proofErr w:type="spellStart"/>
      <w:r w:rsidRPr="00C23600">
        <w:rPr>
          <w:rFonts w:ascii="Arial" w:hAnsi="Arial" w:cs="Arial"/>
          <w:i/>
          <w:color w:val="E36C0A" w:themeColor="accent6" w:themeShade="BF"/>
          <w:sz w:val="20"/>
          <w:szCs w:val="20"/>
        </w:rPr>
        <w:t>perfluorované</w:t>
      </w:r>
      <w:proofErr w:type="spellEnd"/>
      <w:r w:rsidRPr="00C23600">
        <w:rPr>
          <w:rFonts w:ascii="Arial" w:hAnsi="Arial" w:cs="Arial"/>
          <w:i/>
          <w:color w:val="E36C0A" w:themeColor="accent6" w:themeShade="BF"/>
          <w:sz w:val="20"/>
          <w:szCs w:val="20"/>
        </w:rPr>
        <w:t xml:space="preserve"> a </w:t>
      </w:r>
      <w:proofErr w:type="spellStart"/>
      <w:r w:rsidRPr="00C23600">
        <w:rPr>
          <w:rFonts w:ascii="Arial" w:hAnsi="Arial" w:cs="Arial"/>
          <w:i/>
          <w:color w:val="E36C0A" w:themeColor="accent6" w:themeShade="BF"/>
          <w:sz w:val="20"/>
          <w:szCs w:val="20"/>
        </w:rPr>
        <w:t>polyfluorované</w:t>
      </w:r>
      <w:proofErr w:type="spellEnd"/>
      <w:r w:rsidRPr="00C23600">
        <w:rPr>
          <w:rFonts w:ascii="Arial" w:hAnsi="Arial" w:cs="Arial"/>
          <w:i/>
          <w:color w:val="E36C0A" w:themeColor="accent6" w:themeShade="BF"/>
          <w:sz w:val="20"/>
          <w:szCs w:val="20"/>
        </w:rPr>
        <w:t xml:space="preserve"> sloučeniny (dále jen souhrnně „</w:t>
      </w:r>
      <w:proofErr w:type="spellStart"/>
      <w:r w:rsidRPr="00C23600">
        <w:rPr>
          <w:rFonts w:ascii="Arial" w:hAnsi="Arial" w:cs="Arial"/>
          <w:i/>
          <w:color w:val="E36C0A" w:themeColor="accent6" w:themeShade="BF"/>
          <w:sz w:val="20"/>
          <w:szCs w:val="20"/>
        </w:rPr>
        <w:t>fluorderiváty</w:t>
      </w:r>
      <w:proofErr w:type="spellEnd"/>
      <w:r w:rsidRPr="00C23600">
        <w:rPr>
          <w:rFonts w:ascii="Arial" w:hAnsi="Arial" w:cs="Arial"/>
          <w:i/>
          <w:color w:val="E36C0A" w:themeColor="accent6" w:themeShade="BF"/>
          <w:sz w:val="20"/>
          <w:szCs w:val="20"/>
        </w:rPr>
        <w:t xml:space="preserve">“). Tyto zakázané </w:t>
      </w:r>
      <w:proofErr w:type="spellStart"/>
      <w:r w:rsidRPr="00C23600">
        <w:rPr>
          <w:rFonts w:ascii="Arial" w:hAnsi="Arial" w:cs="Arial"/>
          <w:i/>
          <w:color w:val="E36C0A" w:themeColor="accent6" w:themeShade="BF"/>
          <w:sz w:val="20"/>
          <w:szCs w:val="20"/>
        </w:rPr>
        <w:t>fluorderiváty</w:t>
      </w:r>
      <w:proofErr w:type="spellEnd"/>
      <w:r w:rsidRPr="00C23600">
        <w:rPr>
          <w:rFonts w:ascii="Arial" w:hAnsi="Arial" w:cs="Arial"/>
          <w:i/>
          <w:color w:val="E36C0A" w:themeColor="accent6" w:themeShade="BF"/>
          <w:sz w:val="20"/>
          <w:szCs w:val="20"/>
        </w:rPr>
        <w:t xml:space="preserve"> jsou určeny například Stockholmskou úmluvou (o persistentních organických polutantech). Příkladem zakázaných </w:t>
      </w:r>
      <w:proofErr w:type="spellStart"/>
      <w:r w:rsidRPr="00C23600">
        <w:rPr>
          <w:rFonts w:ascii="Arial" w:hAnsi="Arial" w:cs="Arial"/>
          <w:i/>
          <w:color w:val="E36C0A" w:themeColor="accent6" w:themeShade="BF"/>
          <w:sz w:val="20"/>
          <w:szCs w:val="20"/>
        </w:rPr>
        <w:t>fluorderivátů</w:t>
      </w:r>
      <w:proofErr w:type="spellEnd"/>
      <w:r w:rsidRPr="00C23600">
        <w:rPr>
          <w:rFonts w:ascii="Arial" w:hAnsi="Arial" w:cs="Arial"/>
          <w:i/>
          <w:color w:val="E36C0A" w:themeColor="accent6" w:themeShade="BF"/>
          <w:sz w:val="20"/>
          <w:szCs w:val="20"/>
        </w:rPr>
        <w:t xml:space="preserve"> je </w:t>
      </w:r>
      <w:proofErr w:type="spellStart"/>
      <w:r w:rsidRPr="00C23600">
        <w:rPr>
          <w:rFonts w:ascii="Arial" w:hAnsi="Arial" w:cs="Arial"/>
          <w:i/>
          <w:color w:val="E36C0A" w:themeColor="accent6" w:themeShade="BF"/>
          <w:sz w:val="20"/>
          <w:szCs w:val="20"/>
        </w:rPr>
        <w:t>perfluoroktansulfonová</w:t>
      </w:r>
      <w:proofErr w:type="spellEnd"/>
      <w:r w:rsidRPr="00C23600">
        <w:rPr>
          <w:rFonts w:ascii="Arial" w:hAnsi="Arial" w:cs="Arial"/>
          <w:i/>
          <w:color w:val="E36C0A" w:themeColor="accent6" w:themeShade="BF"/>
          <w:sz w:val="20"/>
          <w:szCs w:val="20"/>
        </w:rPr>
        <w:t xml:space="preserve"> kyselina (dále jen „PFOS“), její soli a látky příbuzné PFOS.</w:t>
      </w:r>
    </w:p>
    <w:p w:rsidR="00B129DF" w:rsidRPr="001A2925" w:rsidRDefault="00B36FCC" w:rsidP="00B129DF">
      <w:pPr>
        <w:pStyle w:val="Odstavecseseznamem"/>
        <w:numPr>
          <w:ilvl w:val="0"/>
          <w:numId w:val="8"/>
        </w:numPr>
        <w:spacing w:before="60" w:after="60" w:line="23" w:lineRule="atLeast"/>
        <w:jc w:val="both"/>
        <w:rPr>
          <w:rFonts w:ascii="Arial" w:hAnsi="Arial" w:cs="Arial"/>
          <w:sz w:val="20"/>
          <w:szCs w:val="20"/>
        </w:rPr>
      </w:pPr>
      <w:r w:rsidRPr="00C23600">
        <w:rPr>
          <w:rFonts w:ascii="Arial" w:hAnsi="Arial" w:cs="Arial"/>
          <w:i/>
          <w:color w:val="E36C0A" w:themeColor="accent6" w:themeShade="BF"/>
          <w:sz w:val="20"/>
          <w:szCs w:val="20"/>
        </w:rPr>
        <w:t xml:space="preserve">Prohlášení že pěnidla neobsahují již současně omezovanou </w:t>
      </w:r>
      <w:proofErr w:type="spellStart"/>
      <w:r w:rsidRPr="00C23600">
        <w:rPr>
          <w:rFonts w:ascii="Arial" w:hAnsi="Arial" w:cs="Arial"/>
          <w:i/>
          <w:color w:val="E36C0A" w:themeColor="accent6" w:themeShade="BF"/>
          <w:sz w:val="20"/>
          <w:szCs w:val="20"/>
        </w:rPr>
        <w:t>perfluorooktanovou</w:t>
      </w:r>
      <w:proofErr w:type="spellEnd"/>
      <w:r w:rsidRPr="00C23600">
        <w:rPr>
          <w:rFonts w:ascii="Arial" w:hAnsi="Arial" w:cs="Arial"/>
          <w:i/>
          <w:color w:val="E36C0A" w:themeColor="accent6" w:themeShade="BF"/>
          <w:sz w:val="20"/>
          <w:szCs w:val="20"/>
        </w:rPr>
        <w:t xml:space="preserve"> kyselinu (dále jen „PFOA“), její soli a látky příbuzné PFOA dle NAŘÍZENÍ KOMISE V PŘENESENÉ PRAVOMOCI (EU) 2020/784 ze dne 8. dubna 2020, kterým se mění příloha I nařízení Evropského parlamentu a Rady (EU) 2019/1021, pokud jde o zařazení </w:t>
      </w:r>
      <w:proofErr w:type="spellStart"/>
      <w:r w:rsidRPr="00C23600">
        <w:rPr>
          <w:rFonts w:ascii="Arial" w:hAnsi="Arial" w:cs="Arial"/>
          <w:i/>
          <w:color w:val="E36C0A" w:themeColor="accent6" w:themeShade="BF"/>
          <w:sz w:val="20"/>
          <w:szCs w:val="20"/>
        </w:rPr>
        <w:t>perfluoroktanové</w:t>
      </w:r>
      <w:proofErr w:type="spellEnd"/>
      <w:r w:rsidRPr="00C23600">
        <w:rPr>
          <w:rFonts w:ascii="Arial" w:hAnsi="Arial" w:cs="Arial"/>
          <w:i/>
          <w:color w:val="E36C0A" w:themeColor="accent6" w:themeShade="BF"/>
          <w:sz w:val="20"/>
          <w:szCs w:val="20"/>
        </w:rPr>
        <w:t xml:space="preserve"> kyseliny (PFOA), jejích solí a sloučenin příbuzných PFOA.</w:t>
      </w:r>
    </w:p>
    <w:p w:rsidR="006B6808" w:rsidRPr="008A1EE3" w:rsidRDefault="006B6808" w:rsidP="00F76F9F">
      <w:pPr>
        <w:pStyle w:val="06-PSM"/>
        <w:numPr>
          <w:ilvl w:val="0"/>
          <w:numId w:val="0"/>
        </w:numPr>
        <w:spacing w:before="0"/>
        <w:ind w:left="1070" w:hanging="360"/>
      </w:pPr>
    </w:p>
    <w:p w:rsidR="00B95CD2" w:rsidRPr="00107A9E" w:rsidRDefault="00B95CD2" w:rsidP="00F76F9F">
      <w:pPr>
        <w:pStyle w:val="06-PSM"/>
        <w:numPr>
          <w:ilvl w:val="0"/>
          <w:numId w:val="28"/>
        </w:numPr>
        <w:rPr>
          <w:rFonts w:cs="Arial"/>
          <w:i/>
          <w:color w:val="E36C0A" w:themeColor="accent6" w:themeShade="BF"/>
        </w:rPr>
      </w:pPr>
      <w:r w:rsidRPr="00107A9E">
        <w:rPr>
          <w:rFonts w:cs="Arial"/>
          <w:i/>
          <w:color w:val="E36C0A" w:themeColor="accent6" w:themeShade="BF"/>
        </w:rPr>
        <w:t>Zadavatel požaduje předložení:</w:t>
      </w:r>
    </w:p>
    <w:p w:rsidR="00B95CD2" w:rsidRPr="00107A9E" w:rsidRDefault="00B95CD2" w:rsidP="00B95CD2">
      <w:pPr>
        <w:pStyle w:val="Odstavecseseznamem"/>
        <w:numPr>
          <w:ilvl w:val="0"/>
          <w:numId w:val="24"/>
        </w:numPr>
        <w:tabs>
          <w:tab w:val="num" w:pos="1364"/>
        </w:tabs>
        <w:spacing w:before="120"/>
        <w:jc w:val="both"/>
        <w:rPr>
          <w:rFonts w:ascii="Arial" w:hAnsi="Arial" w:cs="Arial"/>
          <w:i/>
          <w:color w:val="E36C0A" w:themeColor="accent6" w:themeShade="BF"/>
          <w:sz w:val="20"/>
          <w:szCs w:val="20"/>
        </w:rPr>
      </w:pPr>
      <w:r w:rsidRPr="00107A9E">
        <w:rPr>
          <w:rFonts w:ascii="Arial" w:hAnsi="Arial" w:cs="Arial"/>
          <w:b/>
          <w:i/>
          <w:color w:val="E36C0A" w:themeColor="accent6" w:themeShade="BF"/>
          <w:sz w:val="20"/>
          <w:szCs w:val="20"/>
        </w:rPr>
        <w:t>Prohlášení o shodě výrobku</w:t>
      </w:r>
      <w:r w:rsidRPr="00107A9E">
        <w:rPr>
          <w:rFonts w:ascii="Arial" w:hAnsi="Arial" w:cs="Arial"/>
          <w:i/>
          <w:color w:val="E36C0A" w:themeColor="accent6" w:themeShade="BF"/>
          <w:sz w:val="20"/>
          <w:szCs w:val="20"/>
        </w:rPr>
        <w:t xml:space="preserve"> dle zákona č. 22/1997 Sb., o technických požadavcích na výrobky a o změně a doplnění některých zákonů, ve znění pozdějších předpisů a nařízení vlády č. 173/1997 Sb., kterým se stanoví výrobky k posuzování shody, ve znění pozdějších předpisů,</w:t>
      </w:r>
    </w:p>
    <w:p w:rsidR="00B95CD2" w:rsidRPr="00107A9E" w:rsidRDefault="00B95CD2" w:rsidP="00B95CD2">
      <w:pPr>
        <w:pStyle w:val="Odstavecseseznamem"/>
        <w:numPr>
          <w:ilvl w:val="0"/>
          <w:numId w:val="24"/>
        </w:numPr>
        <w:tabs>
          <w:tab w:val="num" w:pos="1364"/>
        </w:tabs>
        <w:spacing w:before="120"/>
        <w:jc w:val="both"/>
        <w:rPr>
          <w:rFonts w:ascii="Arial" w:hAnsi="Arial" w:cs="Arial"/>
          <w:i/>
          <w:color w:val="E36C0A" w:themeColor="accent6" w:themeShade="BF"/>
          <w:sz w:val="20"/>
          <w:szCs w:val="20"/>
        </w:rPr>
      </w:pPr>
      <w:r w:rsidRPr="00107A9E">
        <w:rPr>
          <w:rFonts w:ascii="Arial" w:hAnsi="Arial" w:cs="Arial"/>
          <w:b/>
          <w:i/>
          <w:color w:val="E36C0A" w:themeColor="accent6" w:themeShade="BF"/>
          <w:sz w:val="20"/>
          <w:szCs w:val="20"/>
        </w:rPr>
        <w:t>Dokumentace z akreditované zkušební laboratoře (např. certifikát včetně závěrečné zprávy o certifikaci nebo protokol o zkoušce).</w:t>
      </w:r>
    </w:p>
    <w:p w:rsidR="00B95CD2" w:rsidRPr="00107A9E" w:rsidRDefault="00B95CD2" w:rsidP="00B95CD2">
      <w:pPr>
        <w:pStyle w:val="Odstavecseseznamem"/>
        <w:ind w:left="1004"/>
        <w:rPr>
          <w:rFonts w:ascii="Arial" w:hAnsi="Arial" w:cs="Arial"/>
          <w:i/>
          <w:color w:val="E36C0A" w:themeColor="accent6" w:themeShade="BF"/>
          <w:sz w:val="20"/>
          <w:szCs w:val="20"/>
        </w:rPr>
      </w:pPr>
    </w:p>
    <w:p w:rsidR="00B95CD2" w:rsidRPr="00107A9E" w:rsidRDefault="00B95CD2" w:rsidP="00F76F9F">
      <w:pPr>
        <w:pStyle w:val="06-PSM"/>
        <w:numPr>
          <w:ilvl w:val="0"/>
          <w:numId w:val="28"/>
        </w:numPr>
        <w:rPr>
          <w:rFonts w:cs="Arial"/>
          <w:i/>
          <w:color w:val="E36C0A" w:themeColor="accent6" w:themeShade="BF"/>
        </w:rPr>
      </w:pPr>
      <w:r w:rsidRPr="00107A9E">
        <w:rPr>
          <w:rFonts w:cs="Arial"/>
          <w:b/>
          <w:i/>
          <w:color w:val="E36C0A" w:themeColor="accent6" w:themeShade="BF"/>
        </w:rPr>
        <w:t>Prohlášení o shodě výrobku</w:t>
      </w:r>
      <w:r w:rsidRPr="00107A9E">
        <w:rPr>
          <w:rFonts w:cs="Arial"/>
          <w:i/>
          <w:color w:val="E36C0A" w:themeColor="accent6" w:themeShade="BF"/>
        </w:rPr>
        <w:t xml:space="preserve"> je v českém jazyce a obsahuje tyto náležitosti:</w:t>
      </w:r>
    </w:p>
    <w:p w:rsidR="00B95CD2" w:rsidRPr="00107A9E" w:rsidRDefault="00B95CD2" w:rsidP="00B95CD2">
      <w:pPr>
        <w:pStyle w:val="Odstavecseseznamem"/>
        <w:numPr>
          <w:ilvl w:val="0"/>
          <w:numId w:val="25"/>
        </w:numPr>
        <w:tabs>
          <w:tab w:val="num" w:pos="1364"/>
        </w:tabs>
        <w:spacing w:before="120"/>
        <w:ind w:left="1003" w:hanging="357"/>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identifikační údaje o výrobci, dovozci nebo distributorovi, který prohlášení o shodě vydává, (jméno a příjmení, bydliště, místo podnikání a identifikační číslo fyzické osoby nebo obchodní jméno, sídlo a identifikační číslo právnické osoby),</w:t>
      </w:r>
    </w:p>
    <w:p w:rsidR="00B95CD2" w:rsidRPr="00107A9E" w:rsidRDefault="00B95CD2" w:rsidP="00B95CD2">
      <w:pPr>
        <w:pStyle w:val="Odstavecseseznamem"/>
        <w:numPr>
          <w:ilvl w:val="0"/>
          <w:numId w:val="25"/>
        </w:numPr>
        <w:tabs>
          <w:tab w:val="num" w:pos="1364"/>
        </w:tabs>
        <w:spacing w:before="120"/>
        <w:ind w:left="1003" w:hanging="357"/>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identifikační údaje o výrobku (např. název, typ, značka, model, výrobní číslo), u dovážených výrobků též identifikační údaje o výrobci a o místě výroby,</w:t>
      </w:r>
    </w:p>
    <w:p w:rsidR="00B95CD2" w:rsidRPr="00107A9E" w:rsidRDefault="00B95CD2" w:rsidP="00B95CD2">
      <w:pPr>
        <w:pStyle w:val="Odstavecseseznamem"/>
        <w:numPr>
          <w:ilvl w:val="0"/>
          <w:numId w:val="25"/>
        </w:numPr>
        <w:tabs>
          <w:tab w:val="num" w:pos="1364"/>
        </w:tabs>
        <w:spacing w:before="120"/>
        <w:ind w:left="1003" w:hanging="357"/>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popis a určení výrobku (výrobcem, dovozcem nebo distributorem určený účel použití),</w:t>
      </w:r>
    </w:p>
    <w:p w:rsidR="00B95CD2" w:rsidRPr="00107A9E" w:rsidRDefault="00B95CD2" w:rsidP="00B95CD2">
      <w:pPr>
        <w:pStyle w:val="Odstavecseseznamem"/>
        <w:numPr>
          <w:ilvl w:val="0"/>
          <w:numId w:val="25"/>
        </w:numPr>
        <w:tabs>
          <w:tab w:val="num" w:pos="1364"/>
        </w:tabs>
        <w:spacing w:before="120"/>
        <w:ind w:left="1003" w:hanging="357"/>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ostatní údaje o výrobku, minimálně pak:</w:t>
      </w:r>
    </w:p>
    <w:p w:rsidR="00B95CD2" w:rsidRPr="00107A9E" w:rsidRDefault="00B95CD2" w:rsidP="00B95CD2">
      <w:pPr>
        <w:pStyle w:val="Odstavecseseznamem"/>
        <w:numPr>
          <w:ilvl w:val="0"/>
          <w:numId w:val="26"/>
        </w:numPr>
        <w:spacing w:before="120"/>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lastRenderedPageBreak/>
        <w:t>typ pěnidla, např. A3F AR,</w:t>
      </w:r>
    </w:p>
    <w:p w:rsidR="00B95CD2" w:rsidRPr="00107A9E" w:rsidRDefault="00B95CD2" w:rsidP="00B95CD2">
      <w:pPr>
        <w:pStyle w:val="Odstavecseseznamem"/>
        <w:numPr>
          <w:ilvl w:val="0"/>
          <w:numId w:val="26"/>
        </w:numPr>
        <w:spacing w:before="120"/>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 xml:space="preserve">viskozita pěnidla, např. </w:t>
      </w:r>
      <w:proofErr w:type="spellStart"/>
      <w:r w:rsidRPr="00107A9E">
        <w:rPr>
          <w:rFonts w:ascii="Arial" w:hAnsi="Arial" w:cs="Arial"/>
          <w:i/>
          <w:color w:val="E36C0A" w:themeColor="accent6" w:themeShade="BF"/>
          <w:sz w:val="20"/>
          <w:szCs w:val="20"/>
        </w:rPr>
        <w:t>newtonské</w:t>
      </w:r>
      <w:proofErr w:type="spellEnd"/>
      <w:r w:rsidRPr="00107A9E">
        <w:rPr>
          <w:rFonts w:ascii="Arial" w:hAnsi="Arial" w:cs="Arial"/>
          <w:i/>
          <w:color w:val="E36C0A" w:themeColor="accent6" w:themeShade="BF"/>
          <w:sz w:val="20"/>
          <w:szCs w:val="20"/>
        </w:rPr>
        <w:t xml:space="preserve"> pěnidlo nebo </w:t>
      </w:r>
      <w:proofErr w:type="spellStart"/>
      <w:r w:rsidRPr="00107A9E">
        <w:rPr>
          <w:rFonts w:ascii="Arial" w:hAnsi="Arial" w:cs="Arial"/>
          <w:i/>
          <w:color w:val="E36C0A" w:themeColor="accent6" w:themeShade="BF"/>
          <w:sz w:val="20"/>
          <w:szCs w:val="20"/>
        </w:rPr>
        <w:t>pseudoplastické</w:t>
      </w:r>
      <w:proofErr w:type="spellEnd"/>
      <w:r w:rsidRPr="00107A9E">
        <w:rPr>
          <w:rFonts w:ascii="Arial" w:hAnsi="Arial" w:cs="Arial"/>
          <w:i/>
          <w:color w:val="E36C0A" w:themeColor="accent6" w:themeShade="BF"/>
          <w:sz w:val="20"/>
          <w:szCs w:val="20"/>
        </w:rPr>
        <w:t xml:space="preserve"> pěnidlo,</w:t>
      </w:r>
    </w:p>
    <w:p w:rsidR="00B95CD2" w:rsidRPr="00107A9E" w:rsidRDefault="00B95CD2" w:rsidP="00B95CD2">
      <w:pPr>
        <w:pStyle w:val="Odstavecseseznamem"/>
        <w:numPr>
          <w:ilvl w:val="0"/>
          <w:numId w:val="26"/>
        </w:numPr>
        <w:spacing w:before="120"/>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procento přimíšení, např. 1% nebo 3%,</w:t>
      </w:r>
    </w:p>
    <w:p w:rsidR="00B95CD2" w:rsidRPr="00107A9E" w:rsidRDefault="00B95CD2" w:rsidP="00B95CD2">
      <w:pPr>
        <w:pStyle w:val="Odstavecseseznamem"/>
        <w:numPr>
          <w:ilvl w:val="0"/>
          <w:numId w:val="26"/>
        </w:numPr>
        <w:spacing w:before="120"/>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teplota tuhnutí, např. - 15 °C,</w:t>
      </w:r>
    </w:p>
    <w:p w:rsidR="00B95CD2" w:rsidRPr="00107A9E" w:rsidRDefault="00B95CD2" w:rsidP="00B95CD2">
      <w:pPr>
        <w:pStyle w:val="Odstavecseseznamem"/>
        <w:numPr>
          <w:ilvl w:val="0"/>
          <w:numId w:val="26"/>
        </w:numPr>
        <w:spacing w:before="120"/>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stvrzení, že viskozita hasiva je při teplotě -15 °C maximálně 200 mm</w:t>
      </w:r>
      <w:r w:rsidRPr="00107A9E">
        <w:rPr>
          <w:rFonts w:ascii="Arial" w:hAnsi="Arial" w:cs="Arial"/>
          <w:i/>
          <w:color w:val="E36C0A" w:themeColor="accent6" w:themeShade="BF"/>
          <w:sz w:val="20"/>
          <w:szCs w:val="20"/>
          <w:vertAlign w:val="superscript"/>
        </w:rPr>
        <w:t>2</w:t>
      </w:r>
      <w:r w:rsidRPr="00107A9E">
        <w:rPr>
          <w:rFonts w:ascii="Arial" w:hAnsi="Arial" w:cs="Arial"/>
          <w:i/>
          <w:color w:val="E36C0A" w:themeColor="accent6" w:themeShade="BF"/>
          <w:sz w:val="20"/>
          <w:szCs w:val="20"/>
        </w:rPr>
        <w:t>.s</w:t>
      </w:r>
      <w:r w:rsidRPr="00107A9E">
        <w:rPr>
          <w:rFonts w:ascii="Arial" w:hAnsi="Arial" w:cs="Arial"/>
          <w:i/>
          <w:color w:val="E36C0A" w:themeColor="accent6" w:themeShade="BF"/>
          <w:sz w:val="20"/>
          <w:szCs w:val="20"/>
          <w:vertAlign w:val="superscript"/>
        </w:rPr>
        <w:t>-1</w:t>
      </w:r>
      <w:r w:rsidRPr="00107A9E">
        <w:rPr>
          <w:rFonts w:ascii="Arial" w:hAnsi="Arial" w:cs="Arial"/>
          <w:i/>
          <w:color w:val="E36C0A" w:themeColor="accent6" w:themeShade="BF"/>
          <w:sz w:val="20"/>
          <w:szCs w:val="20"/>
        </w:rPr>
        <w:t xml:space="preserve"> v případě </w:t>
      </w:r>
      <w:proofErr w:type="spellStart"/>
      <w:r w:rsidRPr="00107A9E">
        <w:rPr>
          <w:rFonts w:ascii="Arial" w:hAnsi="Arial" w:cs="Arial"/>
          <w:i/>
          <w:color w:val="E36C0A" w:themeColor="accent6" w:themeShade="BF"/>
          <w:sz w:val="20"/>
          <w:szCs w:val="20"/>
        </w:rPr>
        <w:t>newtonského</w:t>
      </w:r>
      <w:proofErr w:type="spellEnd"/>
      <w:r w:rsidRPr="00107A9E">
        <w:rPr>
          <w:rFonts w:ascii="Arial" w:hAnsi="Arial" w:cs="Arial"/>
          <w:i/>
          <w:color w:val="E36C0A" w:themeColor="accent6" w:themeShade="BF"/>
          <w:sz w:val="20"/>
          <w:szCs w:val="20"/>
        </w:rPr>
        <w:t xml:space="preserve"> pěnidla,</w:t>
      </w:r>
    </w:p>
    <w:p w:rsidR="00B95CD2" w:rsidRPr="00107A9E" w:rsidRDefault="00B95CD2" w:rsidP="00B95CD2">
      <w:pPr>
        <w:pStyle w:val="Odstavecseseznamem"/>
        <w:numPr>
          <w:ilvl w:val="0"/>
          <w:numId w:val="26"/>
        </w:numPr>
        <w:spacing w:before="120"/>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třída hasicí schopnosti pro dané procento přimíšení se simulovanou pitnou vodou dle ČSN EN 1568 – Část 3,</w:t>
      </w:r>
    </w:p>
    <w:p w:rsidR="00B95CD2" w:rsidRPr="00107A9E" w:rsidRDefault="00B95CD2" w:rsidP="00B95CD2">
      <w:pPr>
        <w:pStyle w:val="Odstavecseseznamem"/>
        <w:numPr>
          <w:ilvl w:val="0"/>
          <w:numId w:val="26"/>
        </w:numPr>
        <w:spacing w:before="120"/>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třída hasicí schopnosti pro dané procento přimíšení se simulovanou pitnou vodou dle ČSN EN 1568 – Část 4 (použité palivo: aceton),</w:t>
      </w:r>
    </w:p>
    <w:p w:rsidR="00B95CD2" w:rsidRPr="00107A9E" w:rsidRDefault="00B95CD2" w:rsidP="00B95CD2">
      <w:pPr>
        <w:pStyle w:val="Odstavecseseznamem"/>
        <w:numPr>
          <w:ilvl w:val="0"/>
          <w:numId w:val="26"/>
        </w:numPr>
        <w:spacing w:before="120"/>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 xml:space="preserve">třída hasicí schopnosti pro dané procento přimíšení se simulovanou pitnou vodou dle ČSN EN 1568 – Část 4 (použité palivo: </w:t>
      </w:r>
      <w:proofErr w:type="spellStart"/>
      <w:r w:rsidRPr="00107A9E">
        <w:rPr>
          <w:rFonts w:ascii="Arial" w:hAnsi="Arial" w:cs="Arial"/>
          <w:i/>
          <w:color w:val="E36C0A" w:themeColor="accent6" w:themeShade="BF"/>
          <w:sz w:val="20"/>
          <w:szCs w:val="20"/>
        </w:rPr>
        <w:t>isopropylalkohol</w:t>
      </w:r>
      <w:proofErr w:type="spellEnd"/>
      <w:r w:rsidRPr="00107A9E">
        <w:rPr>
          <w:rFonts w:ascii="Arial" w:hAnsi="Arial" w:cs="Arial"/>
          <w:i/>
          <w:color w:val="E36C0A" w:themeColor="accent6" w:themeShade="BF"/>
          <w:sz w:val="20"/>
          <w:szCs w:val="20"/>
        </w:rPr>
        <w:t>),</w:t>
      </w:r>
    </w:p>
    <w:p w:rsidR="00B95CD2" w:rsidRPr="00107A9E" w:rsidRDefault="00B95CD2" w:rsidP="00B95CD2">
      <w:pPr>
        <w:pStyle w:val="Odstavecseseznamem"/>
        <w:numPr>
          <w:ilvl w:val="0"/>
          <w:numId w:val="26"/>
        </w:numPr>
        <w:spacing w:before="120"/>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úroveň odolnosti proti zpětnému rozhoření pro dané procento přimíšení se simulovanou pitnou vodou dle ČSN EN 1568 – Část 3,</w:t>
      </w:r>
    </w:p>
    <w:p w:rsidR="00B95CD2" w:rsidRPr="00107A9E" w:rsidRDefault="00B95CD2" w:rsidP="00B95CD2">
      <w:pPr>
        <w:pStyle w:val="Odstavecseseznamem"/>
        <w:numPr>
          <w:ilvl w:val="0"/>
          <w:numId w:val="26"/>
        </w:numPr>
        <w:spacing w:before="120"/>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úroveň odolnosti proti zpětnému rozhoření pro dané procento přimíšení se simulovanou pitnou vodou dle ČSN EN 1568 – Část 4 (použité palivo: aceton),</w:t>
      </w:r>
    </w:p>
    <w:p w:rsidR="00B95CD2" w:rsidRPr="00107A9E" w:rsidRDefault="00B95CD2" w:rsidP="00B95CD2">
      <w:pPr>
        <w:pStyle w:val="Odstavecseseznamem"/>
        <w:numPr>
          <w:ilvl w:val="0"/>
          <w:numId w:val="26"/>
        </w:numPr>
        <w:spacing w:before="120"/>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 xml:space="preserve">úroveň odolnosti proti zpětnému rozhoření pro dané procento přimíšení se simulovanou pitnou vodou dle ČSN EN 1568 – Část 4 (použité palivo: </w:t>
      </w:r>
      <w:proofErr w:type="spellStart"/>
      <w:r w:rsidRPr="00107A9E">
        <w:rPr>
          <w:rFonts w:ascii="Arial" w:hAnsi="Arial" w:cs="Arial"/>
          <w:i/>
          <w:color w:val="E36C0A" w:themeColor="accent6" w:themeShade="BF"/>
          <w:sz w:val="20"/>
          <w:szCs w:val="20"/>
        </w:rPr>
        <w:t>isopropylalkohol</w:t>
      </w:r>
      <w:proofErr w:type="spellEnd"/>
      <w:r w:rsidRPr="00107A9E">
        <w:rPr>
          <w:rFonts w:ascii="Arial" w:hAnsi="Arial" w:cs="Arial"/>
          <w:i/>
          <w:color w:val="E36C0A" w:themeColor="accent6" w:themeShade="BF"/>
          <w:sz w:val="20"/>
          <w:szCs w:val="20"/>
        </w:rPr>
        <w:t>),</w:t>
      </w:r>
    </w:p>
    <w:p w:rsidR="00B95CD2" w:rsidRPr="00107A9E" w:rsidRDefault="00B95CD2" w:rsidP="00B95CD2">
      <w:pPr>
        <w:pStyle w:val="Odstavecseseznamem"/>
        <w:numPr>
          <w:ilvl w:val="0"/>
          <w:numId w:val="25"/>
        </w:numPr>
        <w:tabs>
          <w:tab w:val="num" w:pos="1364"/>
        </w:tabs>
        <w:spacing w:before="120"/>
        <w:ind w:left="1003" w:hanging="357"/>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popis použitého způsobu posouzení shody,</w:t>
      </w:r>
    </w:p>
    <w:p w:rsidR="00B95CD2" w:rsidRPr="00107A9E" w:rsidRDefault="00B95CD2" w:rsidP="00B95CD2">
      <w:pPr>
        <w:pStyle w:val="Odstavecseseznamem"/>
        <w:numPr>
          <w:ilvl w:val="0"/>
          <w:numId w:val="25"/>
        </w:numPr>
        <w:tabs>
          <w:tab w:val="num" w:pos="1364"/>
        </w:tabs>
        <w:spacing w:before="120"/>
        <w:ind w:left="1003" w:hanging="357"/>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seznam technických předpisů a českých technických norem použitých při posouzení shody,</w:t>
      </w:r>
    </w:p>
    <w:p w:rsidR="00B95CD2" w:rsidRPr="00107A9E" w:rsidRDefault="00B95CD2" w:rsidP="00B95CD2">
      <w:pPr>
        <w:pStyle w:val="Odstavecseseznamem"/>
        <w:numPr>
          <w:ilvl w:val="0"/>
          <w:numId w:val="25"/>
        </w:numPr>
        <w:tabs>
          <w:tab w:val="num" w:pos="1364"/>
        </w:tabs>
        <w:spacing w:before="120"/>
        <w:ind w:left="1003" w:hanging="357"/>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v případě, že posouzení shody bylo provedeno formou přezkoušení typu, údaje o autorizované osobě (obchodní jméno, sídlo, identifikační číslo autorizované osoby), která přezkoušení typu provedla, číslo a datum vydání certifikátu (včetně doby jeho platnosti); tytéž údaje uvede výrobce, dovozce nebo distributor v případě, že využil k posouzení shody nález (protokol, certifikát apod.) akreditované osoby,</w:t>
      </w:r>
    </w:p>
    <w:p w:rsidR="00B95CD2" w:rsidRPr="00107A9E" w:rsidRDefault="00B95CD2" w:rsidP="00B95CD2">
      <w:pPr>
        <w:pStyle w:val="Odstavecseseznamem"/>
        <w:numPr>
          <w:ilvl w:val="0"/>
          <w:numId w:val="25"/>
        </w:numPr>
        <w:tabs>
          <w:tab w:val="num" w:pos="1364"/>
        </w:tabs>
        <w:spacing w:before="120"/>
        <w:ind w:left="1003" w:hanging="357"/>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potvrzení výrobce, dovozce nebo distributora o tom, že vlastnosti výrobku splňují základní požadavky na výrobky, že výrobek je za podmínek obvyklého, popřípadě výrobcem, dovozcem nebo distributorem určeného použití bezpečný a že přijal opatření, kterými zabezpečuje shodu všech výrobků uváděných na trh s technickou dokumentací a se základními požadavky na výrobky,</w:t>
      </w:r>
    </w:p>
    <w:p w:rsidR="00B95CD2" w:rsidRPr="00107A9E" w:rsidRDefault="00B95CD2" w:rsidP="00B95CD2">
      <w:pPr>
        <w:pStyle w:val="Odstavecseseznamem"/>
        <w:numPr>
          <w:ilvl w:val="0"/>
          <w:numId w:val="25"/>
        </w:numPr>
        <w:tabs>
          <w:tab w:val="num" w:pos="1364"/>
        </w:tabs>
        <w:spacing w:before="120"/>
        <w:ind w:left="1003" w:hanging="357"/>
        <w:jc w:val="both"/>
        <w:rPr>
          <w:rFonts w:ascii="Arial" w:hAnsi="Arial" w:cs="Arial"/>
          <w:i/>
          <w:color w:val="E36C0A" w:themeColor="accent6" w:themeShade="BF"/>
          <w:sz w:val="20"/>
          <w:szCs w:val="20"/>
        </w:rPr>
      </w:pPr>
      <w:r w:rsidRPr="00107A9E">
        <w:rPr>
          <w:rFonts w:ascii="Arial" w:hAnsi="Arial" w:cs="Arial"/>
          <w:i/>
          <w:color w:val="E36C0A" w:themeColor="accent6" w:themeShade="BF"/>
          <w:sz w:val="20"/>
          <w:szCs w:val="20"/>
        </w:rPr>
        <w:t>datum a místo vydání prohlášení o shodě; jméno a funkce odpovědné osoby výrobce, dovozce nebo distributora a její podpis.</w:t>
      </w:r>
    </w:p>
    <w:p w:rsidR="00B95CD2" w:rsidRPr="00107A9E" w:rsidRDefault="00B95CD2" w:rsidP="00B95CD2">
      <w:pPr>
        <w:pStyle w:val="Odstavecseseznamem"/>
        <w:ind w:left="1003"/>
        <w:rPr>
          <w:rFonts w:ascii="Arial" w:hAnsi="Arial" w:cs="Arial"/>
          <w:i/>
          <w:color w:val="E36C0A" w:themeColor="accent6" w:themeShade="BF"/>
          <w:sz w:val="20"/>
          <w:szCs w:val="20"/>
        </w:rPr>
      </w:pPr>
    </w:p>
    <w:p w:rsidR="00B95CD2" w:rsidRPr="00F76F9F" w:rsidRDefault="00B95CD2" w:rsidP="00F76F9F">
      <w:pPr>
        <w:pStyle w:val="06-PSM"/>
        <w:rPr>
          <w:i/>
          <w:color w:val="E36C0A" w:themeColor="accent6" w:themeShade="BF"/>
        </w:rPr>
      </w:pPr>
      <w:r w:rsidRPr="00107A9E">
        <w:rPr>
          <w:rFonts w:cs="Arial"/>
          <w:i/>
          <w:color w:val="E36C0A" w:themeColor="accent6" w:themeShade="BF"/>
        </w:rPr>
        <w:t>Dojde-li ke změně skutečností, za kterých bylo vydáno prohlášení o shodě na výrobek, který má být i po této změně nadále uváděn na trh, a pokud tato změna může ovlivnit vlastnosti výrobku z hlediska základních požadavků na výrobky, výrobce, dovozce nebo distributor vydá nové prohlášení o shodě. Jiné změny skutečností, za kterých bylo vydáno prohlášení o shodě, se uvádí v doplňku k prohlášení o shodě.</w:t>
      </w:r>
    </w:p>
    <w:p w:rsidR="00B95CD2" w:rsidRDefault="00B95CD2" w:rsidP="00B95CD2">
      <w:pPr>
        <w:pStyle w:val="06-PSM"/>
        <w:numPr>
          <w:ilvl w:val="0"/>
          <w:numId w:val="0"/>
        </w:numPr>
        <w:spacing w:before="0"/>
        <w:ind w:left="1070"/>
        <w:rPr>
          <w:ins w:id="21" w:author="Leichman Marek" w:date="2020-11-04T10:38:00Z"/>
        </w:rPr>
      </w:pPr>
    </w:p>
    <w:p w:rsidR="00B95CD2" w:rsidRDefault="00B95CD2" w:rsidP="00B95CD2">
      <w:pPr>
        <w:pStyle w:val="Odstavecseseznamem"/>
        <w:rPr>
          <w:ins w:id="22" w:author="Leichman Marek" w:date="2020-11-04T10:38:00Z"/>
        </w:rPr>
      </w:pPr>
    </w:p>
    <w:p w:rsidR="00AA1193" w:rsidRPr="008A1EE3" w:rsidRDefault="00B242BA" w:rsidP="00B242BA">
      <w:pPr>
        <w:pStyle w:val="06-PSM"/>
        <w:numPr>
          <w:ilvl w:val="0"/>
          <w:numId w:val="0"/>
        </w:numPr>
        <w:spacing w:before="0"/>
        <w:ind w:left="710"/>
      </w:pPr>
      <w:r w:rsidRPr="008A1EE3">
        <w:t>Veškeré doklady, není-li stanoveno jinak, budou zadavateli předány v českém jazyce ve formě 2x listině v originálu a 2 x v elektronické podobě na CD</w:t>
      </w:r>
      <w:r w:rsidR="00BA3A06" w:rsidRPr="008A1EE3">
        <w:t xml:space="preserve"> a/nebo DVD a/nebo </w:t>
      </w:r>
      <w:proofErr w:type="spellStart"/>
      <w:r w:rsidR="00BA3A06" w:rsidRPr="008A1EE3">
        <w:t>flashdisku</w:t>
      </w:r>
      <w:proofErr w:type="spellEnd"/>
      <w:r w:rsidR="00BA3A06" w:rsidRPr="008A1EE3">
        <w:t xml:space="preserve"> a/nebo obdobném media dle požadavků kupujícího</w:t>
      </w:r>
      <w:r w:rsidRPr="008A1EE3">
        <w:t>.</w:t>
      </w:r>
    </w:p>
    <w:p w:rsidR="00830312" w:rsidRDefault="000520BC" w:rsidP="00830312">
      <w:pPr>
        <w:pStyle w:val="02-ODST-2"/>
        <w:rPr>
          <w:rFonts w:cs="Arial"/>
        </w:rPr>
      </w:pPr>
      <w:bookmarkStart w:id="23" w:name="_Ref146521786"/>
      <w:r w:rsidRPr="008A1EE3">
        <w:rPr>
          <w:rFonts w:cs="Arial"/>
        </w:rPr>
        <w:t>Předmět koupě musí splňovat kvalitativní požadavky definované platnými normami ČSN či EN v případě, že příslušné české normy neexistují, doporučené normy ČSN se pro předmět koupě považují za normy závazné.</w:t>
      </w:r>
      <w:bookmarkEnd w:id="23"/>
    </w:p>
    <w:p w:rsidR="00830312" w:rsidRPr="00830312" w:rsidRDefault="006E2303" w:rsidP="00830312">
      <w:pPr>
        <w:pStyle w:val="02-ODST-2"/>
        <w:rPr>
          <w:rFonts w:cs="Arial"/>
        </w:rPr>
      </w:pPr>
      <w:r w:rsidRPr="008A1EE3">
        <w:t>Předmět plnění musí splňovat požadavky na bezpečnost a ochranu zdraví, požární ochranu a ochranu životního prostředí v souladu s platnou legislativou</w:t>
      </w:r>
      <w:r w:rsidRPr="00830312">
        <w:rPr>
          <w:highlight w:val="lightGray"/>
        </w:rPr>
        <w:t>.</w:t>
      </w:r>
    </w:p>
    <w:p w:rsidR="00797B92" w:rsidRPr="00830312" w:rsidRDefault="00797B92" w:rsidP="00830312">
      <w:pPr>
        <w:pStyle w:val="02-ODST-2"/>
        <w:rPr>
          <w:rFonts w:cs="Arial"/>
        </w:rPr>
      </w:pPr>
      <w:r>
        <w:t>Zhotovitel prohlašuje, že veřejný funkcionář uvedený v </w:t>
      </w:r>
      <w:proofErr w:type="spellStart"/>
      <w:r>
        <w:t>ust</w:t>
      </w:r>
      <w:proofErr w:type="spellEnd"/>
      <w:r>
        <w:t xml:space="preserve">. § 2 odst. 1 písm. c) zákona č. 159/2006 Sb., o střetu zájmů, ve znění účinném ke dni </w:t>
      </w:r>
      <w:r w:rsidRPr="00830312">
        <w:rPr>
          <w:highlight w:val="yellow"/>
        </w:rPr>
        <w:t>[bude uveden den uzavření Smlouvy]</w:t>
      </w:r>
      <w:r>
        <w:t xml:space="preserve"> (dále jen „</w:t>
      </w:r>
      <w:r w:rsidRPr="00830312">
        <w:rPr>
          <w:b/>
        </w:rPr>
        <w:t>ZSZ</w:t>
      </w:r>
      <w:r>
        <w:t>“), nebo jím ovládaná osoba v Prodávajícím nevlastní podíl představující alespoň 25 % účasti společníka.</w:t>
      </w:r>
    </w:p>
    <w:p w:rsidR="00830312" w:rsidRDefault="00797B92" w:rsidP="00830312">
      <w:pPr>
        <w:pStyle w:val="Odstavec2"/>
        <w:tabs>
          <w:tab w:val="clear" w:pos="567"/>
        </w:tabs>
        <w:ind w:left="709"/>
      </w:pPr>
      <w:r w:rsidRPr="00206F6C">
        <w:t>Pokud za doby účinnosti této Smlouvy veřejný funkcionář uvedený v </w:t>
      </w:r>
      <w:proofErr w:type="spellStart"/>
      <w:r w:rsidRPr="00206F6C">
        <w:t>ust</w:t>
      </w:r>
      <w:proofErr w:type="spellEnd"/>
      <w:r w:rsidRPr="00206F6C">
        <w:t xml:space="preserve">. § 2 odst. 1 písm. c) ZSZ nebo jím ovládaná osoba nabyde do vlastnictví podíl představující alespoň 25 % účasti společníka v </w:t>
      </w:r>
      <w:r>
        <w:t>Zhotoviteli</w:t>
      </w:r>
      <w:r w:rsidRPr="00206F6C">
        <w:t xml:space="preserve">, je </w:t>
      </w:r>
      <w:r>
        <w:t>Zhotovitel</w:t>
      </w:r>
      <w:r w:rsidRPr="002B5118" w:rsidDel="002B5118">
        <w:t xml:space="preserve"> </w:t>
      </w:r>
      <w:r w:rsidRPr="00206F6C">
        <w:t xml:space="preserve">povinen </w:t>
      </w:r>
      <w:r>
        <w:t>Objednatele</w:t>
      </w:r>
      <w:r w:rsidRPr="00206F6C">
        <w:t xml:space="preserve"> o této skutečnosti bez zbytečného </w:t>
      </w:r>
      <w:r w:rsidRPr="008A1EE3">
        <w:t>odkladu vyrozumět.</w:t>
      </w:r>
    </w:p>
    <w:p w:rsidR="00797B92" w:rsidRPr="00830312" w:rsidRDefault="00797B92" w:rsidP="00830312">
      <w:pPr>
        <w:pStyle w:val="02-ODST-2"/>
      </w:pPr>
      <w:r>
        <w:lastRenderedPageBreak/>
        <w:t>Smluvní strany se s ohledem na okamžik uzavření smlouvy dohodly, že z</w:t>
      </w:r>
      <w:r w:rsidRPr="003B0737">
        <w:t>ávazek</w:t>
      </w:r>
      <w:r>
        <w:t xml:space="preserve"> prodávajícího dodat předmět koupě s </w:t>
      </w:r>
      <w:proofErr w:type="gramStart"/>
      <w:r>
        <w:t>termínech</w:t>
      </w:r>
      <w:proofErr w:type="gramEnd"/>
      <w:r>
        <w:t xml:space="preserve"> uvedených ve Smlouvě trvá </w:t>
      </w:r>
      <w:r w:rsidRPr="003B0737">
        <w:t>za předpokladu, že</w:t>
      </w:r>
      <w:r>
        <w:t xml:space="preserve"> (odchylně od stavu platného ke dni uzavření smlouvy)</w:t>
      </w:r>
      <w:r w:rsidRPr="003B0737">
        <w:t xml:space="preserve"> nebude výrazně omezen </w:t>
      </w:r>
      <w:r>
        <w:t xml:space="preserve">pohyb a/nebo </w:t>
      </w:r>
      <w:r w:rsidRPr="003B0737">
        <w:t>počet pracovníků ve výrobě,</w:t>
      </w:r>
      <w:r>
        <w:t xml:space="preserve"> stavebnictví, </w:t>
      </w:r>
      <w:r w:rsidRPr="003B0737">
        <w:t>logistice</w:t>
      </w:r>
      <w:r>
        <w:t xml:space="preserve">, </w:t>
      </w:r>
      <w:r w:rsidRPr="003B0737">
        <w:t xml:space="preserve"> a to z  důvodů spojených s bezpečnostními opatřeními </w:t>
      </w:r>
      <w:r>
        <w:t>České republiky a/nebo státu, ve kterém dochází k výrobě a/nebo kompletaci výrobků a/nebo zařízení použitých pro dodání předmětu koupě, nebo přes které dochází k transportu těchto výrobků a/nebo zařízení</w:t>
      </w:r>
      <w:r w:rsidRPr="003B0737">
        <w:t xml:space="preserve"> v souvislosti s </w:t>
      </w:r>
      <w:proofErr w:type="spellStart"/>
      <w:r w:rsidRPr="003B0737">
        <w:t>koronavirem</w:t>
      </w:r>
      <w:proofErr w:type="spellEnd"/>
      <w:r w:rsidRPr="003B0737">
        <w:t xml:space="preserve"> COVID-19. Smluvní strany souhlasí, že v takovém případě se neuplatní sankce </w:t>
      </w:r>
      <w:r>
        <w:t>za pozdní dodání předmětu koupě a vstoupí do jednání o novém termínu dodání předmětu koupě, případně o předmětu koupě jako takovém. Pro uplatnění tohoto ustanovení je ovšem prodávající povinen bez zbytečného odkladu písemně, a to alespoň ve formě emailové zprávy oznámit kupujícímu, že příslušné opatření státu na něj dopadá, má na dodání předmětu koupě vliv a jaký je důsledek příslušného opatření.</w:t>
      </w:r>
    </w:p>
    <w:p w:rsidR="00544847" w:rsidRDefault="00544847" w:rsidP="00F019AD">
      <w:pPr>
        <w:pStyle w:val="01-L"/>
      </w:pPr>
      <w:r>
        <w:t>Ukončení smlouvy</w:t>
      </w:r>
    </w:p>
    <w:p w:rsidR="00544847" w:rsidRPr="008A1EE3" w:rsidRDefault="00544847" w:rsidP="00544847">
      <w:pPr>
        <w:pStyle w:val="02-ODST-2"/>
      </w:pPr>
      <w:r w:rsidRPr="008A1EE3">
        <w:t>Tato smlouva zaniká:</w:t>
      </w:r>
    </w:p>
    <w:p w:rsidR="00544847" w:rsidRPr="008A1EE3" w:rsidRDefault="00544847" w:rsidP="00544847">
      <w:pPr>
        <w:pStyle w:val="05-ODST-3"/>
      </w:pPr>
      <w:bookmarkStart w:id="24" w:name="_Ref262826697"/>
      <w:r w:rsidRPr="008A1EE3">
        <w:t>Splněním.</w:t>
      </w:r>
    </w:p>
    <w:p w:rsidR="00544847" w:rsidRPr="008A1EE3" w:rsidRDefault="00544847" w:rsidP="00544847">
      <w:pPr>
        <w:pStyle w:val="05-ODST-3"/>
      </w:pPr>
      <w:r w:rsidRPr="008A1EE3">
        <w:t>Písemnou dohodou smluvních stran.</w:t>
      </w:r>
      <w:bookmarkEnd w:id="24"/>
    </w:p>
    <w:p w:rsidR="00544847" w:rsidRPr="008A1EE3" w:rsidRDefault="00544847" w:rsidP="00544847">
      <w:pPr>
        <w:pStyle w:val="05-ODST-3"/>
      </w:pPr>
      <w:r w:rsidRPr="008A1EE3">
        <w:t>Jednostranným právním úkonem jedné ze smluvních stran učiněným v souladu s touto smlouvou a obecně závaznými předpisy.</w:t>
      </w:r>
    </w:p>
    <w:p w:rsidR="00A85B4A" w:rsidRPr="008A1EE3" w:rsidRDefault="00A85B4A" w:rsidP="00A85B4A">
      <w:pPr>
        <w:pStyle w:val="02-ODST-2"/>
      </w:pPr>
      <w:r w:rsidRPr="008A1EE3">
        <w:t>Kupující má právo písemně odstoupit od smlouvy, kromě důvodů uvedených občansk</w:t>
      </w:r>
      <w:r w:rsidR="0069626B" w:rsidRPr="008A1EE3">
        <w:t>ém</w:t>
      </w:r>
      <w:r w:rsidRPr="008A1EE3">
        <w:t xml:space="preserve"> zákoník</w:t>
      </w:r>
      <w:r w:rsidR="0069626B" w:rsidRPr="008A1EE3">
        <w:t>u</w:t>
      </w:r>
      <w:r w:rsidRPr="008A1EE3">
        <w:t>, též z důvodu:</w:t>
      </w:r>
    </w:p>
    <w:p w:rsidR="00A85B4A" w:rsidRPr="008A1EE3" w:rsidRDefault="00A85B4A" w:rsidP="00A85B4A">
      <w:pPr>
        <w:pStyle w:val="05-ODST-3"/>
        <w:rPr>
          <w:rFonts w:cs="Arial"/>
        </w:rPr>
      </w:pPr>
      <w:r w:rsidRPr="008A1EE3">
        <w:rPr>
          <w:rFonts w:cs="Arial"/>
        </w:rPr>
        <w:t xml:space="preserve">prodlení prodávajícího s plněním této smlouvy; </w:t>
      </w:r>
    </w:p>
    <w:p w:rsidR="00A85B4A" w:rsidRPr="008A1EE3" w:rsidRDefault="00A85B4A" w:rsidP="00A85B4A">
      <w:pPr>
        <w:pStyle w:val="05-ODST-3"/>
        <w:rPr>
          <w:rFonts w:cs="Arial"/>
        </w:rPr>
      </w:pPr>
      <w:r w:rsidRPr="008A1EE3">
        <w:rPr>
          <w:rFonts w:cs="Arial"/>
        </w:rPr>
        <w:t xml:space="preserve">prodávající vstoupí do likvidace nebo; </w:t>
      </w:r>
    </w:p>
    <w:p w:rsidR="00A85B4A" w:rsidRPr="008A1EE3" w:rsidRDefault="00A85B4A" w:rsidP="00A85B4A">
      <w:pPr>
        <w:pStyle w:val="05-ODST-3"/>
        <w:rPr>
          <w:rFonts w:cs="Arial"/>
        </w:rPr>
      </w:pPr>
      <w:r w:rsidRPr="008A1EE3">
        <w:rPr>
          <w:rFonts w:cs="Arial"/>
        </w:rPr>
        <w:t xml:space="preserve">bude vůči němu </w:t>
      </w:r>
      <w:r w:rsidR="002248A4" w:rsidRPr="008A1EE3">
        <w:rPr>
          <w:rFonts w:cs="Arial"/>
        </w:rPr>
        <w:t xml:space="preserve">(prodávajícímu) </w:t>
      </w:r>
      <w:r w:rsidRPr="008A1EE3">
        <w:rPr>
          <w:rFonts w:cs="Arial"/>
        </w:rPr>
        <w:t>podán návrh dle zákona č. 182/2006 Sb., insolvenční zákon, v platném znění;</w:t>
      </w:r>
    </w:p>
    <w:p w:rsidR="00A85B4A" w:rsidRPr="008A1EE3" w:rsidRDefault="00A85B4A" w:rsidP="00A85B4A">
      <w:pPr>
        <w:pStyle w:val="05-ODST-3"/>
        <w:rPr>
          <w:rFonts w:cs="Arial"/>
        </w:rPr>
      </w:pPr>
      <w:r w:rsidRPr="008A1EE3">
        <w:rPr>
          <w:rFonts w:cs="Arial"/>
        </w:rPr>
        <w:t>nedodržení podmínek stanovených smlouvou ze strany prodávajícího;</w:t>
      </w:r>
    </w:p>
    <w:p w:rsidR="00A85B4A" w:rsidRPr="008A1EE3" w:rsidRDefault="00A85B4A" w:rsidP="00A85B4A">
      <w:pPr>
        <w:pStyle w:val="05-ODST-3"/>
        <w:rPr>
          <w:rFonts w:cs="Arial"/>
        </w:rPr>
      </w:pPr>
      <w:r w:rsidRPr="008A1EE3">
        <w:rPr>
          <w:rFonts w:cs="Arial"/>
        </w:rPr>
        <w:t>prodávajícímu zanikne živnostenské oprávnění dle zákona č. 455/1991 Sb., živnostenský zákon, ve znění pozdějších předpisů, nebo jiné oprávnění nezbytné pro řádné plnění této smlouvy;</w:t>
      </w:r>
    </w:p>
    <w:p w:rsidR="00A85B4A" w:rsidRPr="008A1EE3" w:rsidRDefault="00A85B4A" w:rsidP="00A85B4A">
      <w:pPr>
        <w:pStyle w:val="05-ODST-3"/>
        <w:rPr>
          <w:rFonts w:cs="Arial"/>
        </w:rPr>
      </w:pPr>
      <w:r w:rsidRPr="008A1EE3">
        <w:rPr>
          <w:rFonts w:cs="Arial"/>
        </w:rPr>
        <w:t>pravomocné odsouzení prodávajícího pro trestný čin podle zákona č. 418/2011 Sb., o trestní odpovědnosti právnických osob a řízení proti nim, ve znění pozdějších předpisů.</w:t>
      </w:r>
    </w:p>
    <w:p w:rsidR="00A85B4A" w:rsidRPr="008A1EE3" w:rsidRDefault="00A85B4A" w:rsidP="00A85B4A">
      <w:pPr>
        <w:pStyle w:val="02-ODST-2"/>
      </w:pPr>
      <w:r w:rsidRPr="008A1EE3">
        <w:rPr>
          <w:rFonts w:cs="Arial"/>
        </w:rPr>
        <w:t xml:space="preserve">Prodávající je oprávněn </w:t>
      </w:r>
      <w:r w:rsidRPr="008A1EE3">
        <w:t>písemně odstoupit od smlouvy, kromě důvodů uvedených v  občansk</w:t>
      </w:r>
      <w:r w:rsidR="00971931" w:rsidRPr="008A1EE3">
        <w:t>ém</w:t>
      </w:r>
      <w:r w:rsidRPr="008A1EE3">
        <w:t xml:space="preserve"> zákoník</w:t>
      </w:r>
      <w:r w:rsidR="00971931" w:rsidRPr="008A1EE3">
        <w:t>u</w:t>
      </w:r>
      <w:r w:rsidRPr="008A1EE3">
        <w:t xml:space="preserve"> též z důvodu:</w:t>
      </w:r>
    </w:p>
    <w:p w:rsidR="00A85B4A" w:rsidRPr="008A1EE3" w:rsidRDefault="00A85B4A" w:rsidP="00A85B4A">
      <w:pPr>
        <w:pStyle w:val="05-ODST-3"/>
        <w:rPr>
          <w:rFonts w:cs="Arial"/>
        </w:rPr>
      </w:pPr>
      <w:r w:rsidRPr="008A1EE3">
        <w:rPr>
          <w:rFonts w:cs="Arial"/>
        </w:rPr>
        <w:t>kupující bude v prodlení s úhradou kupní ceny;</w:t>
      </w:r>
    </w:p>
    <w:p w:rsidR="00A85B4A" w:rsidRPr="008A1EE3" w:rsidRDefault="00A85B4A" w:rsidP="00A85B4A">
      <w:pPr>
        <w:pStyle w:val="05-ODST-3"/>
        <w:rPr>
          <w:rFonts w:cs="Arial"/>
        </w:rPr>
      </w:pPr>
      <w:r w:rsidRPr="008A1EE3">
        <w:rPr>
          <w:rFonts w:cs="Arial"/>
        </w:rPr>
        <w:t xml:space="preserve">kupující vstoupí do likvidace nebo; </w:t>
      </w:r>
    </w:p>
    <w:p w:rsidR="00A85B4A" w:rsidRPr="008A1EE3" w:rsidRDefault="00A85B4A" w:rsidP="00A85B4A">
      <w:pPr>
        <w:pStyle w:val="05-ODST-3"/>
        <w:rPr>
          <w:rFonts w:cs="Arial"/>
        </w:rPr>
      </w:pPr>
      <w:r w:rsidRPr="008A1EE3">
        <w:rPr>
          <w:rFonts w:cs="Arial"/>
        </w:rPr>
        <w:t xml:space="preserve">bude </w:t>
      </w:r>
      <w:r w:rsidR="006D69BD" w:rsidRPr="008A1EE3">
        <w:rPr>
          <w:rFonts w:cs="Arial"/>
        </w:rPr>
        <w:t xml:space="preserve">zjištěn úpadek kupujícího </w:t>
      </w:r>
      <w:r w:rsidRPr="008A1EE3">
        <w:rPr>
          <w:rFonts w:cs="Arial"/>
        </w:rPr>
        <w:t>dle zákona č. 182/2006 Sb., insolvenční zákon, v platném znění</w:t>
      </w:r>
      <w:r w:rsidR="00990C0B" w:rsidRPr="008A1EE3">
        <w:rPr>
          <w:rFonts w:cs="Arial"/>
        </w:rPr>
        <w:t xml:space="preserve">.   </w:t>
      </w:r>
    </w:p>
    <w:p w:rsidR="00A85B4A" w:rsidRPr="008A1EE3" w:rsidRDefault="00A85B4A" w:rsidP="00A85B4A">
      <w:pPr>
        <w:pStyle w:val="05-ODST-3"/>
        <w:rPr>
          <w:rFonts w:cs="Arial"/>
        </w:rPr>
      </w:pPr>
      <w:r w:rsidRPr="008A1EE3">
        <w:rPr>
          <w:rFonts w:cs="Arial"/>
        </w:rPr>
        <w:t>nedodržení podmínek stanovených smlouvou ze strany kupujícího;</w:t>
      </w:r>
    </w:p>
    <w:p w:rsidR="00A85B4A" w:rsidRPr="008A1EE3" w:rsidRDefault="00A85B4A" w:rsidP="00A85B4A">
      <w:pPr>
        <w:pStyle w:val="05-ODST-3"/>
        <w:rPr>
          <w:rFonts w:cs="Arial"/>
        </w:rPr>
      </w:pPr>
      <w:r w:rsidRPr="008A1EE3">
        <w:rPr>
          <w:rFonts w:cs="Arial"/>
        </w:rPr>
        <w:t>pravomocné odsouzení kupujícího pro trestný čin podle zákona č. 418/2011 Sb., o trestní odpovědnosti právnických osob a řízení proti nim, ve znění pozdějších předpisů.</w:t>
      </w:r>
    </w:p>
    <w:p w:rsidR="00BA3A06" w:rsidRPr="008A1EE3" w:rsidRDefault="00A85B4A" w:rsidP="00BA3A06">
      <w:pPr>
        <w:pStyle w:val="02-ODST-2"/>
      </w:pPr>
      <w:r w:rsidRPr="008A1EE3">
        <w:rPr>
          <w:rFonts w:cs="Arial"/>
        </w:rPr>
        <w:t>Odstoupení od smlouvy je účinné dnem doručení písemného oznámení o odstoupení na adresu sídla druhé smluvní strany.</w:t>
      </w:r>
    </w:p>
    <w:p w:rsidR="00BA3A06" w:rsidRPr="008A1EE3" w:rsidRDefault="00BA3A06" w:rsidP="00BA3A06">
      <w:pPr>
        <w:pStyle w:val="02-ODST-2"/>
      </w:pPr>
      <w:r w:rsidRPr="008A1EE3">
        <w:rPr>
          <w:rFonts w:cs="Arial"/>
        </w:rPr>
        <w:t xml:space="preserve"> Za podstatné porušení této smlouvy se považuje vždy vadné plnění prodávajícího, v jehož důsledku nelze řádně a bez obtíží (neplynoucích z obvyklého způsobu používání věci nebo způsobů použití, který si kupující v této smlouvě vymínil) užívat dodaný</w:t>
      </w:r>
      <w:r w:rsidR="006D69BD" w:rsidRPr="008A1EE3">
        <w:rPr>
          <w:rFonts w:cs="Arial"/>
        </w:rPr>
        <w:t xml:space="preserve"> předmět </w:t>
      </w:r>
      <w:r w:rsidRPr="008A1EE3">
        <w:rPr>
          <w:rFonts w:cs="Arial"/>
        </w:rPr>
        <w:t>koupě nebo jeho jednotlivou část.</w:t>
      </w:r>
    </w:p>
    <w:p w:rsidR="00A85B4A" w:rsidRPr="008A1EE3" w:rsidRDefault="00A85B4A" w:rsidP="00395587">
      <w:pPr>
        <w:pStyle w:val="02-ODST-2"/>
        <w:numPr>
          <w:ilvl w:val="0"/>
          <w:numId w:val="0"/>
        </w:numPr>
        <w:ind w:left="567"/>
        <w:rPr>
          <w:rFonts w:cs="Arial"/>
        </w:rPr>
      </w:pPr>
    </w:p>
    <w:p w:rsidR="006E2303" w:rsidRPr="00830312" w:rsidRDefault="006E2303" w:rsidP="00F019AD">
      <w:pPr>
        <w:pStyle w:val="01-L"/>
      </w:pPr>
      <w:r w:rsidRPr="00830312">
        <w:lastRenderedPageBreak/>
        <w:t>Závěrečná ustanovení</w:t>
      </w:r>
    </w:p>
    <w:p w:rsidR="00B242BA" w:rsidRPr="00830312" w:rsidRDefault="00B10BC3" w:rsidP="00B10BC3">
      <w:pPr>
        <w:pStyle w:val="02-ODST-2"/>
      </w:pPr>
      <w:r w:rsidRPr="00830312">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jejích zaměstnanců podle platných právních předpisů. Příslušná smluvní strana prohlašuje, že se seznámila s Etickým kodexem pro obchodní partnery společnosti ČEPRO, a.s. a veřejnost a zavazuje se tento dodržovat na vlastní náklady a odpovědnost při plnění svých závazků vzniklých z této smlouvy. Etický kodex pro obchodní partnery společnosti ČEPRO, a.s. a veřejnost je uveřejněn na adrese: </w:t>
      </w:r>
      <w:hyperlink r:id="rId13" w:history="1">
        <w:r w:rsidRPr="00830312">
          <w:rPr>
            <w:rStyle w:val="Hypertextovodkaz"/>
          </w:rPr>
          <w:t>https://www.ceproas.cz/o-nas/spolecenska-odpovednost</w:t>
        </w:r>
      </w:hyperlink>
      <w:r w:rsidRPr="00830312">
        <w:t xml:space="preserve"> (dále jen „Etický kodex“). </w:t>
      </w:r>
      <w:r w:rsidR="00B242BA" w:rsidRPr="00830312">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242BA" w:rsidRPr="00830312" w:rsidRDefault="00B242BA" w:rsidP="00B242BA">
      <w:pPr>
        <w:pStyle w:val="02-ODST-2"/>
        <w:rPr>
          <w:rFonts w:cs="Arial"/>
        </w:rPr>
      </w:pPr>
      <w:r w:rsidRPr="00830312">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4" w:history="1">
        <w:r w:rsidR="0025601F" w:rsidRPr="00830312">
          <w:rPr>
            <w:rStyle w:val="Hypertextovodkaz"/>
          </w:rPr>
          <w:t>https://www.ceproas.cz/vyberova-rizení</w:t>
        </w:r>
      </w:hyperlink>
      <w:r w:rsidR="0025601F" w:rsidRPr="00830312">
        <w:rPr>
          <w:u w:val="single"/>
        </w:rPr>
        <w:t xml:space="preserve"> </w:t>
      </w:r>
      <w:r w:rsidRPr="00830312">
        <w:t>a etické zásady, obsažené v Etickém kodexu.</w:t>
      </w:r>
    </w:p>
    <w:p w:rsidR="00BA3A06" w:rsidRPr="00830312" w:rsidRDefault="00BA3A06" w:rsidP="00BA3A06">
      <w:pPr>
        <w:pStyle w:val="02-ODST-2"/>
      </w:pPr>
      <w:r w:rsidRPr="00830312">
        <w:t>Prodávající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rsidR="00830312" w:rsidRDefault="00BA3A06" w:rsidP="00830312">
      <w:pPr>
        <w:pStyle w:val="02-ODST-2"/>
      </w:pPr>
      <w:r w:rsidRPr="00830312">
        <w:t>Pro případ, že tato smlouva podléhá uveřejnění v registru smluv dle zákona č. 134/2016 Sb., o zadávání veřejných zakázek a zákon č. 340/2015 Sb., o zvláštních podmínkách účinnosti některých smluv, uveřejňování těchto smluv a o registru smluv (dále jen „</w:t>
      </w:r>
      <w:r w:rsidRPr="00830312">
        <w:rPr>
          <w:b/>
        </w:rPr>
        <w:t>zákon o registru smluv“</w:t>
      </w:r>
      <w:r w:rsidRPr="00830312">
        <w:t xml:space="preserve">), smluvní strany si sjednávají, že uveřejnění této smlouvy včetně jejich případných dodatků v registru smluv zajistí kupující v souladu se zákonem o registru smluv. V případě, že smlouva nebude v registru smluv ze strany kupující uveřejněna ve lhůtě a ve formátu dle zákona o registru smluv, prodávající vyzve písemně kupujícího emailovou zprávou odeslanou na ceproas@ceproas.cz ke zjednání nápravy. Prodávající se tímto vzdává možnosti sám ve smyslu ustanovení § 5 zákona o registru smluv uveřejnit smlouvu v registru smluv či již uveřejněnou smlouvu opravit. V případě porušení zákazu uveřejnění či opravy smlouvy v registru smluv ze, je kupující oprávněn požadovat po prodávajícím zaplacení smluvní pokuty ve výši </w:t>
      </w:r>
      <w:r w:rsidR="00797B92" w:rsidRPr="00830312">
        <w:t>10.000,-Kč</w:t>
      </w:r>
      <w:r w:rsidRPr="00830312">
        <w:t xml:space="preserve">, která je splatná do 15 dnů ode dne doručení výzvy k jejímu zaplacení prodávajícímu. V případě, že prodávající požaduje anonymizovat ve smlouvě údaje, které naplňují výjimku z povinnosti uveřejnění ve smyslu zákona o registru smluv, </w:t>
      </w:r>
      <w:r w:rsidR="00F703F7" w:rsidRPr="00830312">
        <w:t xml:space="preserve">pak je povinen tyto údaje písemně specifikovat a odůvodnit nejpozději současně s podpisem této smlouvy.  V opačném případě prodávající podpisem této smlouvy souhlasí s uveřejněním smlouvy v plném rozsahu po </w:t>
      </w:r>
      <w:proofErr w:type="spellStart"/>
      <w:r w:rsidR="00F703F7" w:rsidRPr="00830312">
        <w:t>anonymizaci</w:t>
      </w:r>
      <w:proofErr w:type="spellEnd"/>
      <w:r w:rsidR="00F703F7" w:rsidRPr="00830312">
        <w:t xml:space="preserve"> údajů, které dle názoru kupujícího naplňují zákonnou výjimku z povinnosti uveřejnění dle zákona o registru smluv</w:t>
      </w:r>
      <w:r w:rsidRPr="00830312">
        <w:t>.</w:t>
      </w:r>
    </w:p>
    <w:p w:rsidR="00F243FE" w:rsidRPr="00830312" w:rsidRDefault="00B87EA5" w:rsidP="00830312">
      <w:pPr>
        <w:pStyle w:val="02-ODST-2"/>
      </w:pPr>
      <w:r w:rsidRPr="00830312">
        <w:t>Kupující</w:t>
      </w:r>
      <w:r w:rsidR="00F243FE" w:rsidRPr="00830312">
        <w:t xml:space="preserve"> pro účely plnění smlouvy s</w:t>
      </w:r>
      <w:r w:rsidRPr="00830312">
        <w:t> prodávajícím, případně</w:t>
      </w:r>
      <w:r w:rsidR="00F243FE" w:rsidRPr="00830312">
        <w:t xml:space="preserve"> pro účely ochrany oprávněných zájmů </w:t>
      </w:r>
      <w:r w:rsidRPr="00830312">
        <w:t>kupujícího</w:t>
      </w:r>
      <w:r w:rsidR="00F243FE" w:rsidRPr="00830312">
        <w:t xml:space="preserve"> zpracovává osobní údaje </w:t>
      </w:r>
      <w:r w:rsidRPr="00830312">
        <w:t>kupujícího</w:t>
      </w:r>
      <w:r w:rsidR="00F243FE" w:rsidRPr="00830312">
        <w:t xml:space="preserve">, je-li tento fyzickou osobou, případně jeho zástupců/zaměstnanců. Bližší informace o tomto zpracování včetně práv </w:t>
      </w:r>
      <w:r w:rsidRPr="00830312">
        <w:t xml:space="preserve">kupujícího </w:t>
      </w:r>
      <w:r w:rsidR="00F243FE" w:rsidRPr="00830312">
        <w:t xml:space="preserve">jako subjektu údajů jsou uveřejněny na </w:t>
      </w:r>
      <w:hyperlink r:id="rId15" w:history="1">
        <w:r w:rsidRPr="00830312">
          <w:rPr>
            <w:rStyle w:val="Hypertextovodkaz"/>
          </w:rPr>
          <w:t>www.ceproas.cz</w:t>
        </w:r>
      </w:hyperlink>
      <w:r w:rsidRPr="00830312">
        <w:t xml:space="preserve"> </w:t>
      </w:r>
      <w:r w:rsidR="00F243FE" w:rsidRPr="00830312">
        <w:t>v sekci Ochrana osobních údajů.</w:t>
      </w:r>
    </w:p>
    <w:p w:rsidR="00A85B4A" w:rsidRPr="00830312" w:rsidRDefault="00A85B4A" w:rsidP="00A85B4A">
      <w:pPr>
        <w:pStyle w:val="02-ODST-2"/>
      </w:pPr>
      <w:r w:rsidRPr="00830312">
        <w:t>Tato smlouva a veškeré právní vztahy z ní vzniklé se řídí ustanoveními zákona č. 89/2012 Sb., občanský zákoník, v platném znění, a ostatními obecně závaznými předpisy českého právního řádu.</w:t>
      </w:r>
    </w:p>
    <w:p w:rsidR="006E2303" w:rsidRPr="00830312" w:rsidRDefault="006E2303" w:rsidP="001974F3">
      <w:pPr>
        <w:pStyle w:val="02-ODST-2"/>
      </w:pPr>
      <w:r w:rsidRPr="00830312">
        <w:t xml:space="preserve">Ustanovení této smlouvy jsou oddělitelná v tom smyslu, že </w:t>
      </w:r>
      <w:r w:rsidR="00D56D94" w:rsidRPr="00830312">
        <w:t>případná neplatnost některého z </w:t>
      </w:r>
      <w:r w:rsidRPr="00830312">
        <w:t xml:space="preserve">ustanovení této smlouvy nezpůsobuje neplatnost celé smlouvy. Smluvní strany se v tomto případě zavazují nahradit neplatné ustanovení ustanovením platným, které nejlépe odpovídá </w:t>
      </w:r>
      <w:r w:rsidRPr="00830312">
        <w:lastRenderedPageBreak/>
        <w:t>zamýšlenému účelu neplatného ustanovení. Do té doby platí odpovídající úprava obecně závazných právních předpisů České republiky.</w:t>
      </w:r>
    </w:p>
    <w:p w:rsidR="00A85B4A" w:rsidRPr="00830312" w:rsidRDefault="006E2303" w:rsidP="001974F3">
      <w:pPr>
        <w:pStyle w:val="02-ODST-2"/>
      </w:pPr>
      <w:r w:rsidRPr="00830312">
        <w:t>Smlouva</w:t>
      </w:r>
      <w:r w:rsidR="00E26533" w:rsidRPr="00830312">
        <w:t xml:space="preserve"> včetně jejích příloh</w:t>
      </w:r>
      <w:r w:rsidRPr="00830312">
        <w:t xml:space="preserve"> je vyhotovena v</w:t>
      </w:r>
      <w:r w:rsidR="00211767" w:rsidRPr="00830312">
        <w:t xml:space="preserve"> pěti </w:t>
      </w:r>
      <w:r w:rsidRPr="00830312">
        <w:t xml:space="preserve">výtiscích, z nichž každý má sílu originálu. </w:t>
      </w:r>
      <w:r w:rsidR="00211767" w:rsidRPr="00830312">
        <w:t>Tři</w:t>
      </w:r>
      <w:r w:rsidRPr="00830312">
        <w:t xml:space="preserve"> vyhotovení obdrží kupující a dvě prodávající.</w:t>
      </w:r>
    </w:p>
    <w:p w:rsidR="00A85B4A" w:rsidRPr="00830312" w:rsidRDefault="00A85B4A" w:rsidP="00A85B4A">
      <w:pPr>
        <w:pStyle w:val="02-ODST-2"/>
      </w:pPr>
      <w:r w:rsidRPr="00830312">
        <w:t xml:space="preserve">Smluvní strany se výslovně dohodly, že na vztah smluvních stran založený touto smlouvou se neuplatní ustanovení </w:t>
      </w:r>
      <w:r w:rsidR="0025601F" w:rsidRPr="00830312">
        <w:t xml:space="preserve">§§ 1764, 1765 a 1766 </w:t>
      </w:r>
      <w:r w:rsidRPr="00830312">
        <w:t>občansk</w:t>
      </w:r>
      <w:r w:rsidR="0025601F" w:rsidRPr="00830312">
        <w:t xml:space="preserve">ého </w:t>
      </w:r>
      <w:r w:rsidRPr="00830312">
        <w:t>zákoník</w:t>
      </w:r>
      <w:r w:rsidR="0025601F" w:rsidRPr="00830312">
        <w:t>u, to znamená,</w:t>
      </w:r>
      <w:r w:rsidRPr="00830312">
        <w:t xml:space="preserve"> že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rsidR="00A85B4A" w:rsidRPr="00830312" w:rsidRDefault="00A85B4A" w:rsidP="00A85B4A">
      <w:pPr>
        <w:pStyle w:val="02-ODST-2"/>
      </w:pPr>
      <w:r w:rsidRPr="00830312">
        <w:t xml:space="preserve">Smluvní strany se dohodly, že prodávající není oprávněn bez předchozího písemného souhlasu kupujícího postoupit tuto smlouvu či její část či převést jakákoli svá práva a/nebo povinnosti ze smlouvy </w:t>
      </w:r>
      <w:r w:rsidR="002248A4" w:rsidRPr="00830312">
        <w:t xml:space="preserve">či z jejího porušení </w:t>
      </w:r>
      <w:r w:rsidRPr="00830312">
        <w:t>na třetí osoby.</w:t>
      </w:r>
    </w:p>
    <w:p w:rsidR="00A85B4A" w:rsidRPr="00830312" w:rsidRDefault="00A85B4A" w:rsidP="00A85B4A">
      <w:pPr>
        <w:pStyle w:val="02-ODST-2"/>
      </w:pPr>
      <w:r w:rsidRPr="00830312">
        <w:t>Smlouva není převoditelná rubopisem.</w:t>
      </w:r>
    </w:p>
    <w:p w:rsidR="00A85B4A" w:rsidRPr="00830312" w:rsidRDefault="00A85B4A" w:rsidP="00A85B4A">
      <w:pPr>
        <w:pStyle w:val="Odstavec2"/>
        <w:numPr>
          <w:ilvl w:val="1"/>
          <w:numId w:val="3"/>
        </w:numPr>
      </w:pPr>
      <w:r w:rsidRPr="00830312">
        <w:t>Smluvní strany prohlašují, že veškeré podmínky plnění, zejména práva a povinnosti, sankce za porušení smlouvy, které byly mezi nimi v souvislosti s plněním ujednány, jsou obsaženy v textu této smlouvy</w:t>
      </w:r>
      <w:r w:rsidRPr="00830312">
        <w:rPr>
          <w:b/>
          <w:bCs/>
        </w:rPr>
        <w:t xml:space="preserve"> </w:t>
      </w:r>
      <w:r w:rsidRPr="00830312">
        <w:rPr>
          <w:bCs/>
        </w:rPr>
        <w:t>včetně jejích příloh, a dokumentech, na které smlouva výslovně odkazuje</w:t>
      </w:r>
      <w:r w:rsidRPr="00830312">
        <w:t xml:space="preserve">. Smluvní strany výslovně prohlašují, že ke dni uzavření této smlouvy se ruší veškerá případná ujednání a dohody, které by se týkaly shodného předmětu plnění a tyto jsou v plném rozsahu nahrazeny ujednáními obsaženými v této smlouvě, tj. </w:t>
      </w:r>
      <w:r w:rsidR="002248A4" w:rsidRPr="00830312">
        <w:t xml:space="preserve">k datu uzavření smlouvy </w:t>
      </w:r>
      <w:r w:rsidRPr="00830312">
        <w:t xml:space="preserve">neexistuje žádné jiné ujednání, které by tuto smlouvu doplňovalo nebo měnilo. </w:t>
      </w:r>
    </w:p>
    <w:p w:rsidR="006E2303" w:rsidRPr="00830312" w:rsidRDefault="00A85B4A" w:rsidP="002B03FD">
      <w:pPr>
        <w:pStyle w:val="Odstavec2"/>
        <w:numPr>
          <w:ilvl w:val="1"/>
          <w:numId w:val="3"/>
        </w:numPr>
      </w:pPr>
      <w:r w:rsidRPr="00830312">
        <w:t xml:space="preserve">Jakékoliv jednání předvídané v této smlouvě, musí být učiněno, není-li ve smlouvě výslovně stanoveno jinak, písemně v listinné podobě a musí být s vyloučením </w:t>
      </w:r>
      <w:proofErr w:type="spellStart"/>
      <w:r w:rsidRPr="00830312">
        <w:t>ust</w:t>
      </w:r>
      <w:proofErr w:type="spellEnd"/>
      <w:r w:rsidRPr="00830312">
        <w:t>. § 566 občansk</w:t>
      </w:r>
      <w:r w:rsidR="0025601F" w:rsidRPr="00830312">
        <w:t>ého</w:t>
      </w:r>
      <w:r w:rsidRPr="00830312">
        <w:t xml:space="preserve"> zákoník</w:t>
      </w:r>
      <w:r w:rsidR="0025601F" w:rsidRPr="00830312">
        <w:t>u</w:t>
      </w:r>
      <w:r w:rsidRPr="00830312">
        <w:t xml:space="preserve"> řádně podepsané oprávněnými osobami. Jakékoliv jiné jednání, včetně e-mailové korespondence, je bez právního významu, není-li ve smlouvě výslovně stanoveno jinak.</w:t>
      </w:r>
    </w:p>
    <w:p w:rsidR="00830312" w:rsidRDefault="006E2303" w:rsidP="00830312">
      <w:pPr>
        <w:pStyle w:val="02-ODST-2"/>
      </w:pPr>
      <w:bookmarkStart w:id="25" w:name="_Ref337720047"/>
      <w:r w:rsidRPr="00830312">
        <w:t>Veškeré změny a doplnění této smlouvy mohou být provedeny se souhlasem obou smluvních stran pouze číslovanými, písemnými dodatky.</w:t>
      </w:r>
      <w:bookmarkEnd w:id="25"/>
      <w:r w:rsidRPr="00830312">
        <w:t xml:space="preserve"> </w:t>
      </w:r>
    </w:p>
    <w:p w:rsidR="007776A0" w:rsidRPr="00830312" w:rsidRDefault="007776A0" w:rsidP="00830312">
      <w:pPr>
        <w:pStyle w:val="02-ODST-2"/>
      </w:pPr>
      <w:r w:rsidRPr="00830312">
        <w:t>Smlouva nabývá platnosti a účinnosti dnem podpisu oběma smluvními stranami</w:t>
      </w:r>
      <w:r w:rsidR="00B87EA5" w:rsidRPr="00830312">
        <w:t>, nestanoví-li obecně závazný právní předpis něco jiného</w:t>
      </w:r>
      <w:r w:rsidRPr="00830312">
        <w:t xml:space="preserve">. </w:t>
      </w:r>
    </w:p>
    <w:p w:rsidR="00762413" w:rsidRPr="00830312" w:rsidRDefault="00762413" w:rsidP="007776A0">
      <w:pPr>
        <w:pStyle w:val="02-ODST-2"/>
      </w:pPr>
      <w:r w:rsidRPr="00830312">
        <w:t>Smluvní strany se zavazují řešit případné spory vzniklé na základě této smlouvy přednostně dohodou, nebude-li spor vyřešen smírnou cestou, jsou k řešení sporů smluvních stran příslušné soudy v České republice.</w:t>
      </w:r>
    </w:p>
    <w:p w:rsidR="008F2F4E" w:rsidRPr="00830312" w:rsidRDefault="006E2303" w:rsidP="001974F3">
      <w:pPr>
        <w:pStyle w:val="02-ODST-2"/>
      </w:pPr>
      <w:r w:rsidRPr="00830312">
        <w:t xml:space="preserve">Nedílnou součástí této smlouvy jsou její přílohy. </w:t>
      </w:r>
    </w:p>
    <w:p w:rsidR="00BE0A88" w:rsidRDefault="006E2303" w:rsidP="00797B92">
      <w:pPr>
        <w:pStyle w:val="09-BODY"/>
        <w:tabs>
          <w:tab w:val="clear" w:pos="720"/>
          <w:tab w:val="num" w:pos="993"/>
        </w:tabs>
        <w:ind w:left="993" w:hanging="426"/>
      </w:pPr>
      <w:r>
        <w:t xml:space="preserve">Příloha </w:t>
      </w:r>
      <w:proofErr w:type="gramStart"/>
      <w:r>
        <w:t xml:space="preserve">č. 1 </w:t>
      </w:r>
      <w:r w:rsidR="000C7AD2">
        <w:t>–</w:t>
      </w:r>
      <w:r>
        <w:t xml:space="preserve"> </w:t>
      </w:r>
      <w:bookmarkStart w:id="26" w:name="Text11"/>
      <w:r w:rsidR="00BE0A88">
        <w:t xml:space="preserve"> Cenová</w:t>
      </w:r>
      <w:proofErr w:type="gramEnd"/>
      <w:r w:rsidR="00BE0A88">
        <w:t xml:space="preserve"> n</w:t>
      </w:r>
      <w:r w:rsidR="000C7AD2">
        <w:t>abídka</w:t>
      </w:r>
      <w:r w:rsidR="00BE0A88">
        <w:t xml:space="preserve"> / Položkový rozpočet </w:t>
      </w:r>
      <w:bookmarkEnd w:id="26"/>
      <w:r w:rsidR="0010657B">
        <w:t>P</w:t>
      </w:r>
      <w:r w:rsidR="0025601F">
        <w:t>rodávajícího</w:t>
      </w:r>
      <w:r w:rsidR="00BE0A88">
        <w:t xml:space="preserve"> </w:t>
      </w:r>
      <w:r w:rsidR="0025601F">
        <w:t xml:space="preserve"> </w:t>
      </w:r>
      <w:proofErr w:type="spellStart"/>
      <w:r w:rsidR="0025601F">
        <w:t>ev.č</w:t>
      </w:r>
      <w:proofErr w:type="spellEnd"/>
      <w:r w:rsidR="0025601F">
        <w:t xml:space="preserve">. </w:t>
      </w:r>
      <w:r w:rsidR="0025601F">
        <w:rPr>
          <w:rFonts w:cs="Arial"/>
        </w:rPr>
        <w:t>[</w:t>
      </w:r>
      <w:r w:rsidR="0025601F" w:rsidRPr="00395587">
        <w:rPr>
          <w:rFonts w:cs="Arial"/>
          <w:highlight w:val="yellow"/>
        </w:rPr>
        <w:t>bude doplněno</w:t>
      </w:r>
      <w:r w:rsidR="0025601F">
        <w:rPr>
          <w:rFonts w:cs="Arial"/>
        </w:rPr>
        <w:t>] ze dne [</w:t>
      </w:r>
      <w:r w:rsidR="0025601F" w:rsidRPr="00395587">
        <w:rPr>
          <w:rFonts w:cs="Arial"/>
          <w:highlight w:val="yellow"/>
        </w:rPr>
        <w:t>bude doplněno</w:t>
      </w:r>
      <w:r w:rsidR="0025601F">
        <w:rPr>
          <w:rFonts w:cs="Arial"/>
        </w:rPr>
        <w:t>]</w:t>
      </w:r>
    </w:p>
    <w:p w:rsidR="006E2303" w:rsidRPr="00830312" w:rsidRDefault="006E2303" w:rsidP="008152BB">
      <w:pPr>
        <w:pStyle w:val="05-ODST-3"/>
        <w:numPr>
          <w:ilvl w:val="0"/>
          <w:numId w:val="0"/>
        </w:numPr>
        <w:ind w:left="567"/>
      </w:pPr>
      <w:r w:rsidRPr="00830312">
        <w:t>V případě rozporu ustanovení přílohy smlouvy a ustanovení této smlouvy mají přednost ustanovení smlouvy.</w:t>
      </w:r>
    </w:p>
    <w:p w:rsidR="00A85B4A" w:rsidRPr="00830312" w:rsidRDefault="00A85B4A" w:rsidP="00A85B4A">
      <w:pPr>
        <w:pStyle w:val="02-ODST-2"/>
      </w:pPr>
      <w:r w:rsidRPr="00830312">
        <w:t>Smluvní strany shodně prohlašují, že si smlouvu před jejím podepsáním přečetly, že s jejím obsahem souhlasí, že byla sepsána podle jejich pravé, svobodné a vážné vůle, a že nebyla uzavřena v tísni nebo za jednostranně nevýhodných podmínek.</w:t>
      </w:r>
    </w:p>
    <w:p w:rsidR="00B10BC3" w:rsidRPr="00830312" w:rsidRDefault="00B10BC3" w:rsidP="006E2303"/>
    <w:p w:rsidR="006E2303" w:rsidRDefault="006E2303" w:rsidP="006E2303">
      <w:r w:rsidRPr="00830312">
        <w:t>Na důkaz souhlasu s obsahem všech výše uvedených ustanovení připojují obě smluvní strany podpisy svých oprávněných zástupců.</w:t>
      </w:r>
    </w:p>
    <w:tbl>
      <w:tblPr>
        <w:tblStyle w:val="Mkatabulky"/>
        <w:tblpPr w:leftFromText="141" w:rightFromText="141" w:vertAnchor="text" w:horzAnchor="margin" w:tblpY="12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B10BC3" w:rsidRPr="00B10BC3" w:rsidTr="00B10BC3">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V Praze dne:</w:t>
            </w:r>
            <w:r w:rsidRPr="00B10BC3">
              <w:rPr>
                <w:rFonts w:ascii="Arial" w:hAnsi="Arial" w:cs="Arial"/>
                <w:sz w:val="20"/>
                <w:szCs w:val="20"/>
              </w:rPr>
              <w:tab/>
            </w:r>
          </w:p>
        </w:tc>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 xml:space="preserve">V ……………. </w:t>
            </w:r>
            <w:proofErr w:type="gramStart"/>
            <w:r w:rsidRPr="00B10BC3">
              <w:rPr>
                <w:rFonts w:ascii="Arial" w:hAnsi="Arial" w:cs="Arial"/>
                <w:sz w:val="20"/>
                <w:szCs w:val="20"/>
              </w:rPr>
              <w:t>dne</w:t>
            </w:r>
            <w:proofErr w:type="gramEnd"/>
            <w:r w:rsidRPr="00B10BC3">
              <w:rPr>
                <w:rFonts w:ascii="Arial" w:hAnsi="Arial" w:cs="Arial"/>
                <w:sz w:val="20"/>
                <w:szCs w:val="20"/>
              </w:rPr>
              <w:t>:</w:t>
            </w:r>
          </w:p>
        </w:tc>
      </w:tr>
      <w:tr w:rsidR="00B10BC3" w:rsidRPr="00B10BC3" w:rsidTr="00B10BC3">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Kupující:</w:t>
            </w:r>
          </w:p>
        </w:tc>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Prodávající:</w:t>
            </w:r>
          </w:p>
        </w:tc>
      </w:tr>
      <w:tr w:rsidR="00B10BC3" w:rsidRPr="00B10BC3" w:rsidTr="00B10BC3">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ČEPRO, a.s.</w:t>
            </w:r>
          </w:p>
        </w:tc>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w:t>
            </w:r>
            <w:r w:rsidRPr="00B10BC3">
              <w:rPr>
                <w:rFonts w:ascii="Arial" w:hAnsi="Arial" w:cs="Arial"/>
                <w:sz w:val="20"/>
                <w:szCs w:val="20"/>
                <w:highlight w:val="yellow"/>
              </w:rPr>
              <w:t xml:space="preserve">bude doplněna obchodní firma/název; </w:t>
            </w:r>
            <w:r w:rsidRPr="00B10BC3">
              <w:rPr>
                <w:rFonts w:ascii="Arial" w:hAnsi="Arial" w:cs="Arial"/>
                <w:i/>
                <w:sz w:val="20"/>
                <w:szCs w:val="20"/>
                <w:highlight w:val="yellow"/>
              </w:rPr>
              <w:t xml:space="preserve">u </w:t>
            </w:r>
            <w:proofErr w:type="gramStart"/>
            <w:r w:rsidRPr="00B10BC3">
              <w:rPr>
                <w:rFonts w:ascii="Arial" w:hAnsi="Arial" w:cs="Arial"/>
                <w:i/>
                <w:sz w:val="20"/>
                <w:szCs w:val="20"/>
                <w:highlight w:val="yellow"/>
              </w:rPr>
              <w:t>FO</w:t>
            </w:r>
            <w:proofErr w:type="gramEnd"/>
            <w:r w:rsidRPr="00B10BC3">
              <w:rPr>
                <w:rFonts w:ascii="Arial" w:hAnsi="Arial" w:cs="Arial"/>
                <w:i/>
                <w:sz w:val="20"/>
                <w:szCs w:val="20"/>
                <w:highlight w:val="yellow"/>
              </w:rPr>
              <w:t xml:space="preserve"> se</w:t>
            </w:r>
            <w:r w:rsidRPr="00B10BC3">
              <w:rPr>
                <w:rFonts w:ascii="Arial" w:hAnsi="Arial" w:cs="Arial"/>
                <w:i/>
                <w:sz w:val="20"/>
                <w:szCs w:val="20"/>
              </w:rPr>
              <w:br/>
              <w:t xml:space="preserve">  </w:t>
            </w:r>
            <w:r w:rsidRPr="00B10BC3">
              <w:rPr>
                <w:rFonts w:ascii="Arial" w:hAnsi="Arial" w:cs="Arial"/>
                <w:i/>
                <w:sz w:val="20"/>
                <w:szCs w:val="20"/>
                <w:highlight w:val="yellow"/>
              </w:rPr>
              <w:t>neuvádí</w:t>
            </w:r>
            <w:r w:rsidRPr="00B10BC3">
              <w:rPr>
                <w:rFonts w:ascii="Arial" w:hAnsi="Arial" w:cs="Arial"/>
                <w:sz w:val="20"/>
                <w:szCs w:val="20"/>
              </w:rPr>
              <w:t xml:space="preserve"> ]</w:t>
            </w:r>
            <w:r w:rsidRPr="00B10BC3">
              <w:rPr>
                <w:rFonts w:ascii="Arial" w:hAnsi="Arial" w:cs="Arial"/>
                <w:sz w:val="20"/>
                <w:szCs w:val="20"/>
              </w:rPr>
              <w:tab/>
              <w:t xml:space="preserve">     </w:t>
            </w:r>
          </w:p>
        </w:tc>
      </w:tr>
      <w:tr w:rsidR="00B10BC3" w:rsidRPr="00B10BC3" w:rsidTr="00B10BC3">
        <w:tc>
          <w:tcPr>
            <w:tcW w:w="4747" w:type="dxa"/>
          </w:tcPr>
          <w:p w:rsidR="00B10BC3" w:rsidRPr="00B10BC3" w:rsidRDefault="00B10BC3" w:rsidP="00B10BC3">
            <w:pPr>
              <w:rPr>
                <w:rFonts w:ascii="Arial" w:hAnsi="Arial" w:cs="Arial"/>
                <w:sz w:val="20"/>
                <w:szCs w:val="20"/>
              </w:rPr>
            </w:pPr>
          </w:p>
        </w:tc>
        <w:tc>
          <w:tcPr>
            <w:tcW w:w="4747" w:type="dxa"/>
          </w:tcPr>
          <w:p w:rsidR="00B10BC3" w:rsidRPr="00B10BC3" w:rsidRDefault="00B10BC3" w:rsidP="00B10BC3">
            <w:pPr>
              <w:rPr>
                <w:rFonts w:ascii="Arial" w:hAnsi="Arial" w:cs="Arial"/>
                <w:sz w:val="20"/>
                <w:szCs w:val="20"/>
              </w:rPr>
            </w:pPr>
          </w:p>
        </w:tc>
      </w:tr>
      <w:tr w:rsidR="00B10BC3" w:rsidRPr="00B10BC3" w:rsidTr="00B10BC3">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w:t>
            </w:r>
          </w:p>
        </w:tc>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w:t>
            </w:r>
          </w:p>
        </w:tc>
      </w:tr>
      <w:tr w:rsidR="00B10BC3" w:rsidRPr="00B10BC3" w:rsidTr="00B10BC3">
        <w:tc>
          <w:tcPr>
            <w:tcW w:w="4747" w:type="dxa"/>
          </w:tcPr>
          <w:p w:rsidR="00B10BC3" w:rsidRPr="00B10BC3" w:rsidRDefault="00797B92" w:rsidP="00B10BC3">
            <w:pPr>
              <w:rPr>
                <w:rFonts w:ascii="Arial" w:hAnsi="Arial" w:cs="Arial"/>
                <w:sz w:val="20"/>
                <w:szCs w:val="20"/>
              </w:rPr>
            </w:pPr>
            <w:r>
              <w:rPr>
                <w:rFonts w:ascii="Arial" w:hAnsi="Arial" w:cs="Arial"/>
                <w:sz w:val="20"/>
                <w:szCs w:val="20"/>
              </w:rPr>
              <w:lastRenderedPageBreak/>
              <w:t>Mgr. Jan Duspěva</w:t>
            </w:r>
          </w:p>
        </w:tc>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w:t>
            </w:r>
            <w:r w:rsidRPr="00B10BC3">
              <w:rPr>
                <w:rFonts w:ascii="Arial" w:hAnsi="Arial" w:cs="Arial"/>
                <w:sz w:val="20"/>
                <w:szCs w:val="20"/>
                <w:highlight w:val="yellow"/>
              </w:rPr>
              <w:t>jméno příjmení</w:t>
            </w:r>
            <w:r w:rsidRPr="00B10BC3">
              <w:rPr>
                <w:rFonts w:ascii="Arial" w:hAnsi="Arial" w:cs="Arial"/>
                <w:sz w:val="20"/>
                <w:szCs w:val="20"/>
              </w:rPr>
              <w:t>]</w:t>
            </w:r>
          </w:p>
        </w:tc>
      </w:tr>
      <w:tr w:rsidR="00B10BC3" w:rsidRPr="00B10BC3" w:rsidTr="00B10BC3">
        <w:tc>
          <w:tcPr>
            <w:tcW w:w="4747" w:type="dxa"/>
          </w:tcPr>
          <w:p w:rsidR="00B10BC3" w:rsidRPr="00B10BC3" w:rsidRDefault="00797B92" w:rsidP="00B10BC3">
            <w:pPr>
              <w:rPr>
                <w:rFonts w:ascii="Arial" w:hAnsi="Arial" w:cs="Arial"/>
                <w:sz w:val="20"/>
                <w:szCs w:val="20"/>
              </w:rPr>
            </w:pPr>
            <w:r>
              <w:rPr>
                <w:rFonts w:ascii="Arial" w:hAnsi="Arial" w:cs="Arial"/>
                <w:sz w:val="20"/>
                <w:szCs w:val="20"/>
              </w:rPr>
              <w:t>předseda představenstva</w:t>
            </w:r>
          </w:p>
        </w:tc>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w:t>
            </w:r>
            <w:r w:rsidRPr="00B10BC3">
              <w:rPr>
                <w:rFonts w:ascii="Arial" w:hAnsi="Arial" w:cs="Arial"/>
                <w:sz w:val="20"/>
                <w:szCs w:val="20"/>
                <w:highlight w:val="yellow"/>
              </w:rPr>
              <w:t>funkce</w:t>
            </w:r>
            <w:r w:rsidRPr="00B10BC3">
              <w:rPr>
                <w:rFonts w:ascii="Arial" w:hAnsi="Arial" w:cs="Arial"/>
                <w:sz w:val="20"/>
                <w:szCs w:val="20"/>
              </w:rPr>
              <w:t>]</w:t>
            </w:r>
          </w:p>
        </w:tc>
      </w:tr>
      <w:tr w:rsidR="00B10BC3" w:rsidRPr="00B10BC3" w:rsidTr="00B10BC3">
        <w:tc>
          <w:tcPr>
            <w:tcW w:w="4747" w:type="dxa"/>
          </w:tcPr>
          <w:p w:rsidR="00B10BC3" w:rsidRPr="00B10BC3" w:rsidRDefault="00B10BC3" w:rsidP="00B10BC3">
            <w:pPr>
              <w:rPr>
                <w:rFonts w:ascii="Arial" w:hAnsi="Arial" w:cs="Arial"/>
                <w:sz w:val="20"/>
                <w:szCs w:val="20"/>
              </w:rPr>
            </w:pPr>
          </w:p>
        </w:tc>
        <w:tc>
          <w:tcPr>
            <w:tcW w:w="4747" w:type="dxa"/>
          </w:tcPr>
          <w:p w:rsidR="00B10BC3" w:rsidRPr="00B10BC3" w:rsidRDefault="00B10BC3" w:rsidP="00B10BC3">
            <w:pPr>
              <w:rPr>
                <w:rFonts w:ascii="Arial" w:hAnsi="Arial" w:cs="Arial"/>
                <w:sz w:val="20"/>
                <w:szCs w:val="20"/>
              </w:rPr>
            </w:pPr>
          </w:p>
        </w:tc>
      </w:tr>
      <w:tr w:rsidR="00B10BC3" w:rsidRPr="00B10BC3" w:rsidTr="00B10BC3">
        <w:tc>
          <w:tcPr>
            <w:tcW w:w="4747" w:type="dxa"/>
          </w:tcPr>
          <w:p w:rsidR="00B10BC3" w:rsidRPr="00B10BC3" w:rsidRDefault="00B10BC3" w:rsidP="00B10BC3">
            <w:pPr>
              <w:rPr>
                <w:rFonts w:ascii="Arial" w:hAnsi="Arial" w:cs="Arial"/>
                <w:sz w:val="20"/>
                <w:szCs w:val="20"/>
              </w:rPr>
            </w:pPr>
            <w:r w:rsidRPr="00B10BC3">
              <w:rPr>
                <w:rFonts w:ascii="Arial" w:hAnsi="Arial" w:cs="Arial"/>
                <w:sz w:val="20"/>
                <w:szCs w:val="20"/>
              </w:rPr>
              <w:t>………………………………………</w:t>
            </w:r>
          </w:p>
        </w:tc>
        <w:tc>
          <w:tcPr>
            <w:tcW w:w="4747" w:type="dxa"/>
          </w:tcPr>
          <w:p w:rsidR="00B10BC3" w:rsidRPr="00B10BC3" w:rsidRDefault="00B10BC3" w:rsidP="00B10BC3">
            <w:pPr>
              <w:rPr>
                <w:rFonts w:ascii="Arial" w:hAnsi="Arial" w:cs="Arial"/>
                <w:sz w:val="20"/>
                <w:szCs w:val="20"/>
              </w:rPr>
            </w:pPr>
          </w:p>
        </w:tc>
      </w:tr>
      <w:tr w:rsidR="00B10BC3" w:rsidRPr="00B10BC3" w:rsidTr="00B10BC3">
        <w:tc>
          <w:tcPr>
            <w:tcW w:w="4747" w:type="dxa"/>
          </w:tcPr>
          <w:p w:rsidR="00B10BC3" w:rsidRPr="00B10BC3" w:rsidRDefault="00797B92" w:rsidP="00B10BC3">
            <w:pPr>
              <w:rPr>
                <w:rFonts w:ascii="Arial" w:hAnsi="Arial" w:cs="Arial"/>
                <w:sz w:val="20"/>
                <w:szCs w:val="20"/>
              </w:rPr>
            </w:pPr>
            <w:r>
              <w:rPr>
                <w:rFonts w:ascii="Arial" w:hAnsi="Arial" w:cs="Arial"/>
                <w:sz w:val="20"/>
                <w:szCs w:val="20"/>
              </w:rPr>
              <w:t>Ing. František Todt</w:t>
            </w:r>
          </w:p>
        </w:tc>
        <w:tc>
          <w:tcPr>
            <w:tcW w:w="4747" w:type="dxa"/>
          </w:tcPr>
          <w:p w:rsidR="00B10BC3" w:rsidRPr="00B10BC3" w:rsidRDefault="00B10BC3" w:rsidP="00B10BC3">
            <w:pPr>
              <w:rPr>
                <w:rFonts w:ascii="Arial" w:hAnsi="Arial" w:cs="Arial"/>
                <w:sz w:val="20"/>
                <w:szCs w:val="20"/>
              </w:rPr>
            </w:pPr>
          </w:p>
        </w:tc>
      </w:tr>
      <w:tr w:rsidR="00B10BC3" w:rsidRPr="00B10BC3" w:rsidTr="00B10BC3">
        <w:tc>
          <w:tcPr>
            <w:tcW w:w="4747" w:type="dxa"/>
          </w:tcPr>
          <w:p w:rsidR="00B10BC3" w:rsidRPr="00B10BC3" w:rsidRDefault="00797B92" w:rsidP="00B10BC3">
            <w:pPr>
              <w:rPr>
                <w:rFonts w:ascii="Arial" w:hAnsi="Arial" w:cs="Arial"/>
                <w:sz w:val="20"/>
                <w:szCs w:val="20"/>
              </w:rPr>
            </w:pPr>
            <w:r>
              <w:rPr>
                <w:rFonts w:ascii="Arial" w:hAnsi="Arial" w:cs="Arial"/>
                <w:sz w:val="20"/>
                <w:szCs w:val="20"/>
              </w:rPr>
              <w:t>člen představenstva</w:t>
            </w:r>
          </w:p>
        </w:tc>
        <w:tc>
          <w:tcPr>
            <w:tcW w:w="4747" w:type="dxa"/>
          </w:tcPr>
          <w:p w:rsidR="00B10BC3" w:rsidRPr="00B10BC3" w:rsidRDefault="00B10BC3" w:rsidP="00B10BC3">
            <w:pPr>
              <w:rPr>
                <w:rFonts w:ascii="Arial" w:hAnsi="Arial" w:cs="Arial"/>
                <w:sz w:val="20"/>
                <w:szCs w:val="20"/>
              </w:rPr>
            </w:pPr>
          </w:p>
        </w:tc>
      </w:tr>
    </w:tbl>
    <w:p w:rsidR="00B10BC3" w:rsidRDefault="00B10BC3" w:rsidP="006E2303"/>
    <w:p w:rsidR="00B10BC3" w:rsidRDefault="00B10BC3" w:rsidP="006E2303"/>
    <w:p w:rsidR="00B10BC3" w:rsidRDefault="00B10BC3" w:rsidP="006E2303"/>
    <w:p w:rsidR="006E2303" w:rsidRDefault="000C7AD2" w:rsidP="006E2303">
      <w:r>
        <w:tab/>
      </w:r>
      <w:r>
        <w:tab/>
      </w:r>
      <w:r>
        <w:tab/>
      </w:r>
      <w:r>
        <w:tab/>
      </w:r>
      <w:r>
        <w:tab/>
      </w:r>
      <w:r>
        <w:tab/>
      </w:r>
      <w:r>
        <w:tab/>
      </w:r>
      <w:r>
        <w:tab/>
      </w:r>
      <w:r>
        <w:tab/>
      </w:r>
      <w:r>
        <w:tab/>
      </w:r>
      <w:r>
        <w:tab/>
      </w:r>
      <w:r>
        <w:tab/>
      </w:r>
      <w:r w:rsidR="006E2303">
        <w:t xml:space="preserve"> </w:t>
      </w:r>
    </w:p>
    <w:p w:rsidR="006E2303" w:rsidRDefault="006E2303" w:rsidP="00F57777">
      <w:pPr>
        <w:tabs>
          <w:tab w:val="left" w:pos="4820"/>
        </w:tabs>
      </w:pPr>
      <w:r>
        <w:tab/>
      </w:r>
    </w:p>
    <w:p w:rsidR="006E2303" w:rsidRDefault="00F57777" w:rsidP="00F57777">
      <w:pPr>
        <w:tabs>
          <w:tab w:val="left" w:pos="4820"/>
        </w:tabs>
      </w:pPr>
      <w:r>
        <w:tab/>
      </w:r>
      <w:r w:rsidR="006E2303">
        <w:t xml:space="preserve"> </w:t>
      </w:r>
    </w:p>
    <w:p w:rsidR="006E2303" w:rsidRDefault="001974F3" w:rsidP="00F57777">
      <w:pPr>
        <w:tabs>
          <w:tab w:val="center" w:pos="2127"/>
          <w:tab w:val="center" w:pos="6379"/>
        </w:tabs>
        <w:spacing w:before="0"/>
      </w:pPr>
      <w:r>
        <w:tab/>
      </w:r>
      <w:r w:rsidR="006E2303">
        <w:tab/>
      </w:r>
    </w:p>
    <w:p w:rsidR="006E2303" w:rsidRDefault="001974F3" w:rsidP="00F57777">
      <w:pPr>
        <w:tabs>
          <w:tab w:val="center" w:pos="2127"/>
          <w:tab w:val="center" w:pos="6379"/>
        </w:tabs>
        <w:spacing w:before="0"/>
      </w:pPr>
      <w:r>
        <w:tab/>
      </w:r>
      <w:r w:rsidR="006E2303">
        <w:tab/>
      </w:r>
    </w:p>
    <w:p w:rsidR="006E2303" w:rsidRDefault="001974F3" w:rsidP="00F57777">
      <w:pPr>
        <w:tabs>
          <w:tab w:val="center" w:pos="2127"/>
          <w:tab w:val="center" w:pos="6379"/>
        </w:tabs>
        <w:spacing w:before="0"/>
      </w:pPr>
      <w:r>
        <w:tab/>
      </w:r>
      <w:r w:rsidR="00C2088A">
        <w:tab/>
      </w:r>
    </w:p>
    <w:p w:rsidR="00F019AD" w:rsidRDefault="00F019AD" w:rsidP="001974F3">
      <w:pPr>
        <w:tabs>
          <w:tab w:val="center" w:pos="2127"/>
          <w:tab w:val="center" w:pos="6096"/>
        </w:tabs>
        <w:spacing w:before="0"/>
      </w:pPr>
    </w:p>
    <w:p w:rsidR="008B1D56" w:rsidRDefault="008B1D56" w:rsidP="001974F3">
      <w:pPr>
        <w:tabs>
          <w:tab w:val="center" w:pos="2127"/>
          <w:tab w:val="center" w:pos="6096"/>
        </w:tabs>
        <w:spacing w:before="0"/>
      </w:pPr>
    </w:p>
    <w:p w:rsidR="00971931" w:rsidRDefault="00C2088A" w:rsidP="00C2088A">
      <w:pPr>
        <w:tabs>
          <w:tab w:val="center" w:pos="2127"/>
          <w:tab w:val="center" w:pos="6379"/>
        </w:tabs>
        <w:spacing w:before="0"/>
      </w:pPr>
      <w:r>
        <w:tab/>
      </w:r>
      <w:r>
        <w:tab/>
      </w:r>
      <w:r w:rsidR="001974F3">
        <w:tab/>
      </w:r>
    </w:p>
    <w:p w:rsidR="006E2303" w:rsidRDefault="00971931" w:rsidP="00C2088A">
      <w:pPr>
        <w:tabs>
          <w:tab w:val="center" w:pos="2127"/>
          <w:tab w:val="center" w:pos="6379"/>
        </w:tabs>
        <w:spacing w:before="0"/>
      </w:pPr>
      <w:r>
        <w:tab/>
      </w:r>
      <w:r w:rsidR="006E2303">
        <w:tab/>
      </w:r>
      <w:r>
        <w:t xml:space="preserve"> </w:t>
      </w:r>
      <w:r w:rsidR="006E2303">
        <w:t xml:space="preserve">     </w:t>
      </w:r>
    </w:p>
    <w:p w:rsidR="004F5000" w:rsidRDefault="001974F3" w:rsidP="00C2088A">
      <w:pPr>
        <w:tabs>
          <w:tab w:val="center" w:pos="2127"/>
          <w:tab w:val="center" w:pos="6379"/>
        </w:tabs>
        <w:spacing w:before="0"/>
      </w:pPr>
      <w:r>
        <w:tab/>
      </w:r>
      <w:r>
        <w:tab/>
      </w:r>
    </w:p>
    <w:sectPr w:rsidR="004F5000" w:rsidSect="00C146E8">
      <w:headerReference w:type="default" r:id="rId16"/>
      <w:pgSz w:w="11906" w:h="16838" w:code="9"/>
      <w:pgMar w:top="1276" w:right="1134" w:bottom="1418" w:left="1418" w:header="709" w:footer="4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59C" w:rsidRDefault="00DD059C">
      <w:r>
        <w:separator/>
      </w:r>
    </w:p>
  </w:endnote>
  <w:endnote w:type="continuationSeparator" w:id="0">
    <w:p w:rsidR="00DD059C" w:rsidRDefault="00DD0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59C" w:rsidRDefault="00DD059C">
      <w:r>
        <w:separator/>
      </w:r>
    </w:p>
  </w:footnote>
  <w:footnote w:type="continuationSeparator" w:id="0">
    <w:p w:rsidR="00DD059C" w:rsidRDefault="00DD05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925" w:rsidRDefault="001A2925" w:rsidP="006E2303">
    <w:pPr>
      <w:pStyle w:val="Zhlav"/>
      <w:spacing w:before="0"/>
    </w:pPr>
    <w:r>
      <w:t>ČEPRO, a. s.</w:t>
    </w:r>
    <w:r>
      <w:tab/>
      <w:t xml:space="preserve">Kupní smlouva č. </w:t>
    </w:r>
    <w:r w:rsidRPr="00B10BC3">
      <w:rPr>
        <w:rFonts w:cs="Arial"/>
        <w:highlight w:val="lightGray"/>
      </w:rPr>
      <w:t>[bude doplněno]</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470A39">
      <w:rPr>
        <w:rStyle w:val="slostrnky"/>
        <w:noProof/>
        <w:szCs w:val="16"/>
      </w:rPr>
      <w:t>7</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470A39">
      <w:rPr>
        <w:rStyle w:val="slostrnky"/>
        <w:noProof/>
        <w:szCs w:val="16"/>
      </w:rPr>
      <w:t>14</w:t>
    </w:r>
    <w:r w:rsidRPr="00685341">
      <w:rPr>
        <w:rStyle w:val="slostrnky"/>
        <w:szCs w:val="16"/>
      </w:rPr>
      <w:fldChar w:fldCharType="end"/>
    </w:r>
  </w:p>
  <w:p w:rsidR="001A2925" w:rsidRPr="000020BF" w:rsidRDefault="001A2925" w:rsidP="006B3E86">
    <w:pPr>
      <w:pStyle w:val="Zhlav"/>
      <w:pBdr>
        <w:bottom w:val="single" w:sz="4" w:space="1" w:color="auto"/>
      </w:pBdr>
      <w:tabs>
        <w:tab w:val="clear" w:pos="9072"/>
      </w:tabs>
      <w:spacing w:before="0"/>
    </w:pPr>
    <w:r>
      <w:rPr>
        <w:rFonts w:cs="Arial"/>
      </w:rPr>
      <w:t>217/20/OCN</w:t>
    </w:r>
    <w:r w:rsidRPr="000020BF">
      <w:tab/>
    </w:r>
    <w:r>
      <w:rPr>
        <w:rFonts w:cs="Arial"/>
      </w:rPr>
      <w:t>Nákup pěnidla</w:t>
    </w:r>
  </w:p>
  <w:p w:rsidR="001A2925" w:rsidRDefault="001A2925"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723E1"/>
    <w:multiLevelType w:val="hybridMultilevel"/>
    <w:tmpl w:val="F8927A1E"/>
    <w:lvl w:ilvl="0" w:tplc="38625A7C">
      <w:start w:val="1"/>
      <w:numFmt w:val="lowerLetter"/>
      <w:lvlText w:val="%1)"/>
      <w:lvlJc w:val="left"/>
      <w:pPr>
        <w:ind w:left="720" w:hanging="360"/>
      </w:pPr>
      <w:rPr>
        <w:rFonts w:ascii="Arial" w:hAnsi="Arial" w:cs="Arial" w:hint="default"/>
        <w:b w:val="0"/>
        <w:i w:val="0"/>
        <w:caps w:val="0"/>
        <w:strike w:val="0"/>
        <w:dstrike w:val="0"/>
        <w:outline w:val="0"/>
        <w:shadow w:val="0"/>
        <w:emboss w:val="0"/>
        <w:imprint w:val="0"/>
        <w:vanish w:val="0"/>
        <w:color w:val="auto"/>
        <w:sz w:val="20"/>
        <w:szCs w:val="20"/>
        <w:vertAlign w:val="baseline"/>
      </w:rPr>
    </w:lvl>
    <w:lvl w:ilvl="1" w:tplc="DCC28030">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494F0A"/>
    <w:multiLevelType w:val="hybridMultilevel"/>
    <w:tmpl w:val="573646E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1A04C2B"/>
    <w:multiLevelType w:val="hybridMultilevel"/>
    <w:tmpl w:val="B32E7396"/>
    <w:lvl w:ilvl="0" w:tplc="DCC28030">
      <w:start w:val="1"/>
      <w:numFmt w:val="bullet"/>
      <w:lvlText w:val=""/>
      <w:lvlJc w:val="left"/>
      <w:pPr>
        <w:ind w:left="928" w:hanging="360"/>
      </w:pPr>
      <w:rPr>
        <w:rFonts w:ascii="Symbol" w:hAnsi="Symbol"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4">
    <w:nsid w:val="284D416C"/>
    <w:multiLevelType w:val="hybridMultilevel"/>
    <w:tmpl w:val="573646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F01642F"/>
    <w:multiLevelType w:val="hybridMultilevel"/>
    <w:tmpl w:val="59300930"/>
    <w:lvl w:ilvl="0" w:tplc="E9D2E232">
      <w:start w:val="5"/>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nsid w:val="387350BB"/>
    <w:multiLevelType w:val="multilevel"/>
    <w:tmpl w:val="7C30E0F2"/>
    <w:lvl w:ilvl="0">
      <w:start w:val="4"/>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407207BE"/>
    <w:multiLevelType w:val="multilevel"/>
    <w:tmpl w:val="789446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47512161"/>
    <w:multiLevelType w:val="hybridMultilevel"/>
    <w:tmpl w:val="91F01A8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1">
    <w:nsid w:val="49B6024A"/>
    <w:multiLevelType w:val="hybridMultilevel"/>
    <w:tmpl w:val="1C38DA6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nsid w:val="4C4A6DA3"/>
    <w:multiLevelType w:val="hybridMultilevel"/>
    <w:tmpl w:val="B79EC24C"/>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512F3E40"/>
    <w:multiLevelType w:val="hybridMultilevel"/>
    <w:tmpl w:val="24264644"/>
    <w:lvl w:ilvl="0" w:tplc="388A6982">
      <w:start w:val="6"/>
      <w:numFmt w:val="bullet"/>
      <w:lvlText w:val="-"/>
      <w:lvlJc w:val="left"/>
      <w:pPr>
        <w:ind w:left="1363" w:hanging="360"/>
      </w:pPr>
      <w:rPr>
        <w:rFonts w:ascii="Arial" w:eastAsia="Times New Roman" w:hAnsi="Arial" w:cs="Arial" w:hint="default"/>
      </w:rPr>
    </w:lvl>
    <w:lvl w:ilvl="1" w:tplc="04050003" w:tentative="1">
      <w:start w:val="1"/>
      <w:numFmt w:val="bullet"/>
      <w:lvlText w:val="o"/>
      <w:lvlJc w:val="left"/>
      <w:pPr>
        <w:ind w:left="2083" w:hanging="360"/>
      </w:pPr>
      <w:rPr>
        <w:rFonts w:ascii="Courier New" w:hAnsi="Courier New" w:cs="Courier New" w:hint="default"/>
      </w:rPr>
    </w:lvl>
    <w:lvl w:ilvl="2" w:tplc="04050005" w:tentative="1">
      <w:start w:val="1"/>
      <w:numFmt w:val="bullet"/>
      <w:lvlText w:val=""/>
      <w:lvlJc w:val="left"/>
      <w:pPr>
        <w:ind w:left="2803" w:hanging="360"/>
      </w:pPr>
      <w:rPr>
        <w:rFonts w:ascii="Wingdings" w:hAnsi="Wingdings" w:hint="default"/>
      </w:rPr>
    </w:lvl>
    <w:lvl w:ilvl="3" w:tplc="04050001" w:tentative="1">
      <w:start w:val="1"/>
      <w:numFmt w:val="bullet"/>
      <w:lvlText w:val=""/>
      <w:lvlJc w:val="left"/>
      <w:pPr>
        <w:ind w:left="3523" w:hanging="360"/>
      </w:pPr>
      <w:rPr>
        <w:rFonts w:ascii="Symbol" w:hAnsi="Symbol" w:hint="default"/>
      </w:rPr>
    </w:lvl>
    <w:lvl w:ilvl="4" w:tplc="04050003" w:tentative="1">
      <w:start w:val="1"/>
      <w:numFmt w:val="bullet"/>
      <w:lvlText w:val="o"/>
      <w:lvlJc w:val="left"/>
      <w:pPr>
        <w:ind w:left="4243" w:hanging="360"/>
      </w:pPr>
      <w:rPr>
        <w:rFonts w:ascii="Courier New" w:hAnsi="Courier New" w:cs="Courier New" w:hint="default"/>
      </w:rPr>
    </w:lvl>
    <w:lvl w:ilvl="5" w:tplc="04050005" w:tentative="1">
      <w:start w:val="1"/>
      <w:numFmt w:val="bullet"/>
      <w:lvlText w:val=""/>
      <w:lvlJc w:val="left"/>
      <w:pPr>
        <w:ind w:left="4963" w:hanging="360"/>
      </w:pPr>
      <w:rPr>
        <w:rFonts w:ascii="Wingdings" w:hAnsi="Wingdings" w:hint="default"/>
      </w:rPr>
    </w:lvl>
    <w:lvl w:ilvl="6" w:tplc="04050001" w:tentative="1">
      <w:start w:val="1"/>
      <w:numFmt w:val="bullet"/>
      <w:lvlText w:val=""/>
      <w:lvlJc w:val="left"/>
      <w:pPr>
        <w:ind w:left="5683" w:hanging="360"/>
      </w:pPr>
      <w:rPr>
        <w:rFonts w:ascii="Symbol" w:hAnsi="Symbol" w:hint="default"/>
      </w:rPr>
    </w:lvl>
    <w:lvl w:ilvl="7" w:tplc="04050003" w:tentative="1">
      <w:start w:val="1"/>
      <w:numFmt w:val="bullet"/>
      <w:lvlText w:val="o"/>
      <w:lvlJc w:val="left"/>
      <w:pPr>
        <w:ind w:left="6403" w:hanging="360"/>
      </w:pPr>
      <w:rPr>
        <w:rFonts w:ascii="Courier New" w:hAnsi="Courier New" w:cs="Courier New" w:hint="default"/>
      </w:rPr>
    </w:lvl>
    <w:lvl w:ilvl="8" w:tplc="04050005" w:tentative="1">
      <w:start w:val="1"/>
      <w:numFmt w:val="bullet"/>
      <w:lvlText w:val=""/>
      <w:lvlJc w:val="left"/>
      <w:pPr>
        <w:ind w:left="7123" w:hanging="360"/>
      </w:pPr>
      <w:rPr>
        <w:rFonts w:ascii="Wingdings" w:hAnsi="Wingdings" w:hint="default"/>
      </w:rPr>
    </w:lvl>
  </w:abstractNum>
  <w:abstractNum w:abstractNumId="14">
    <w:nsid w:val="521075FB"/>
    <w:multiLevelType w:val="hybridMultilevel"/>
    <w:tmpl w:val="C3B6A3AE"/>
    <w:lvl w:ilvl="0" w:tplc="DDA6C7EC">
      <w:start w:val="1"/>
      <w:numFmt w:val="lowerLetter"/>
      <w:lvlText w:val="%1)"/>
      <w:lvlJc w:val="left"/>
      <w:pPr>
        <w:ind w:left="930" w:hanging="360"/>
      </w:pPr>
      <w:rPr>
        <w:rFonts w:hint="default"/>
        <w:b w:val="0"/>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5">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56B779F1"/>
    <w:multiLevelType w:val="hybridMultilevel"/>
    <w:tmpl w:val="5704A1F6"/>
    <w:lvl w:ilvl="0" w:tplc="084C9774">
      <w:start w:val="1"/>
      <w:numFmt w:val="lowerLetter"/>
      <w:pStyle w:val="06-PSM"/>
      <w:lvlText w:val="%1)"/>
      <w:lvlJc w:val="left"/>
      <w:pPr>
        <w:tabs>
          <w:tab w:val="num" w:pos="1070"/>
        </w:tabs>
        <w:ind w:left="1070" w:hanging="360"/>
      </w:pPr>
      <w:rPr>
        <w:rFonts w:hint="default"/>
        <w:color w:val="E36C0A" w:themeColor="accent6" w:themeShade="BF"/>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nsid w:val="6504202F"/>
    <w:multiLevelType w:val="multilevel"/>
    <w:tmpl w:val="9FD2DC08"/>
    <w:lvl w:ilvl="0">
      <w:start w:val="1"/>
      <w:numFmt w:val="ordinal"/>
      <w:pStyle w:val="01-L"/>
      <w:suff w:val="space"/>
      <w:lvlText w:val="Čl. %1"/>
      <w:lvlJc w:val="left"/>
      <w:pPr>
        <w:ind w:left="3573"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080"/>
        </w:tabs>
        <w:ind w:left="850" w:hanging="850"/>
      </w:pPr>
      <w:rPr>
        <w:rFonts w:ascii="Arial" w:hAnsi="Arial" w:cs="Arial" w:hint="default"/>
        <w:sz w:val="20"/>
        <w:szCs w:val="2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8"/>
  </w:num>
  <w:num w:numId="2">
    <w:abstractNumId w:val="16"/>
  </w:num>
  <w:num w:numId="3">
    <w:abstractNumId w:val="17"/>
  </w:num>
  <w:num w:numId="4">
    <w:abstractNumId w:val="16"/>
    <w:lvlOverride w:ilvl="0">
      <w:startOverride w:val="1"/>
    </w:lvlOverride>
  </w:num>
  <w:num w:numId="5">
    <w:abstractNumId w:val="16"/>
    <w:lvlOverride w:ilvl="0">
      <w:startOverride w:val="1"/>
    </w:lvlOverride>
  </w:num>
  <w:num w:numId="6">
    <w:abstractNumId w:val="15"/>
  </w:num>
  <w:num w:numId="7">
    <w:abstractNumId w:val="18"/>
  </w:num>
  <w:num w:numId="8">
    <w:abstractNumId w:val="3"/>
  </w:num>
  <w:num w:numId="9">
    <w:abstractNumId w:val="6"/>
  </w:num>
  <w:num w:numId="10">
    <w:abstractNumId w:val="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4"/>
  </w:num>
  <w:num w:numId="20">
    <w:abstractNumId w:val="1"/>
  </w:num>
  <w:num w:numId="21">
    <w:abstractNumId w:val="0"/>
  </w:num>
  <w:num w:numId="22">
    <w:abstractNumId w:val="14"/>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2"/>
  </w:num>
  <w:num w:numId="26">
    <w:abstractNumId w:val="13"/>
  </w:num>
  <w:num w:numId="27">
    <w:abstractNumId w:val="5"/>
  </w:num>
  <w:num w:numId="28">
    <w:abstractNumId w:val="16"/>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ocumentProtection w:edit="trackedChanges" w:enforcement="0"/>
  <w:defaultTabStop w:val="284"/>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10B00"/>
    <w:rsid w:val="000203CB"/>
    <w:rsid w:val="00026170"/>
    <w:rsid w:val="0004665F"/>
    <w:rsid w:val="000467B8"/>
    <w:rsid w:val="000520BC"/>
    <w:rsid w:val="0005475E"/>
    <w:rsid w:val="000601B2"/>
    <w:rsid w:val="00060EA2"/>
    <w:rsid w:val="000610D8"/>
    <w:rsid w:val="0006252E"/>
    <w:rsid w:val="00062BE7"/>
    <w:rsid w:val="00065E99"/>
    <w:rsid w:val="000676B0"/>
    <w:rsid w:val="000711DE"/>
    <w:rsid w:val="00072597"/>
    <w:rsid w:val="00073EFB"/>
    <w:rsid w:val="000745BE"/>
    <w:rsid w:val="00091488"/>
    <w:rsid w:val="000A6ACC"/>
    <w:rsid w:val="000B128D"/>
    <w:rsid w:val="000B3701"/>
    <w:rsid w:val="000B5313"/>
    <w:rsid w:val="000B7C5C"/>
    <w:rsid w:val="000C11DB"/>
    <w:rsid w:val="000C7AD2"/>
    <w:rsid w:val="000D0C5C"/>
    <w:rsid w:val="000D19D8"/>
    <w:rsid w:val="000D6030"/>
    <w:rsid w:val="000D6593"/>
    <w:rsid w:val="000E7BF0"/>
    <w:rsid w:val="000F1984"/>
    <w:rsid w:val="000F3078"/>
    <w:rsid w:val="000F3E81"/>
    <w:rsid w:val="000F558F"/>
    <w:rsid w:val="00101342"/>
    <w:rsid w:val="0010657B"/>
    <w:rsid w:val="00107A9E"/>
    <w:rsid w:val="001138A8"/>
    <w:rsid w:val="00114073"/>
    <w:rsid w:val="001209AF"/>
    <w:rsid w:val="00125896"/>
    <w:rsid w:val="00133126"/>
    <w:rsid w:val="00134978"/>
    <w:rsid w:val="00135E50"/>
    <w:rsid w:val="0014318B"/>
    <w:rsid w:val="00144DB2"/>
    <w:rsid w:val="00151FD0"/>
    <w:rsid w:val="001544AB"/>
    <w:rsid w:val="00157512"/>
    <w:rsid w:val="0016263F"/>
    <w:rsid w:val="00172141"/>
    <w:rsid w:val="001726B7"/>
    <w:rsid w:val="001743C5"/>
    <w:rsid w:val="0018194A"/>
    <w:rsid w:val="00184235"/>
    <w:rsid w:val="00187FEA"/>
    <w:rsid w:val="001905CE"/>
    <w:rsid w:val="00195567"/>
    <w:rsid w:val="00195EF3"/>
    <w:rsid w:val="001974F3"/>
    <w:rsid w:val="001A17E0"/>
    <w:rsid w:val="001A2925"/>
    <w:rsid w:val="001B1777"/>
    <w:rsid w:val="001B2D7F"/>
    <w:rsid w:val="001C6359"/>
    <w:rsid w:val="001C73E8"/>
    <w:rsid w:val="001D6152"/>
    <w:rsid w:val="001D63D1"/>
    <w:rsid w:val="001D7317"/>
    <w:rsid w:val="001D76CD"/>
    <w:rsid w:val="001E1364"/>
    <w:rsid w:val="001F2249"/>
    <w:rsid w:val="001F5221"/>
    <w:rsid w:val="001F6748"/>
    <w:rsid w:val="002076CA"/>
    <w:rsid w:val="00210BA9"/>
    <w:rsid w:val="00211767"/>
    <w:rsid w:val="002175DF"/>
    <w:rsid w:val="00223219"/>
    <w:rsid w:val="0022429B"/>
    <w:rsid w:val="002248A4"/>
    <w:rsid w:val="00225234"/>
    <w:rsid w:val="002264FA"/>
    <w:rsid w:val="0022742C"/>
    <w:rsid w:val="002332DC"/>
    <w:rsid w:val="0023568B"/>
    <w:rsid w:val="0023700B"/>
    <w:rsid w:val="002402BB"/>
    <w:rsid w:val="00241852"/>
    <w:rsid w:val="00241E38"/>
    <w:rsid w:val="00246A16"/>
    <w:rsid w:val="0025601F"/>
    <w:rsid w:val="00264D66"/>
    <w:rsid w:val="00267E44"/>
    <w:rsid w:val="002806FA"/>
    <w:rsid w:val="00282D86"/>
    <w:rsid w:val="00284BE5"/>
    <w:rsid w:val="00286255"/>
    <w:rsid w:val="00286679"/>
    <w:rsid w:val="00291D3B"/>
    <w:rsid w:val="0029766D"/>
    <w:rsid w:val="00297A2B"/>
    <w:rsid w:val="002A2B19"/>
    <w:rsid w:val="002A371A"/>
    <w:rsid w:val="002B03FD"/>
    <w:rsid w:val="002B3505"/>
    <w:rsid w:val="002D2590"/>
    <w:rsid w:val="002D2B68"/>
    <w:rsid w:val="002D3425"/>
    <w:rsid w:val="002D46C3"/>
    <w:rsid w:val="002D6E76"/>
    <w:rsid w:val="002E00C6"/>
    <w:rsid w:val="002E0668"/>
    <w:rsid w:val="002E516C"/>
    <w:rsid w:val="00303A29"/>
    <w:rsid w:val="0031016D"/>
    <w:rsid w:val="00310B02"/>
    <w:rsid w:val="00315FEE"/>
    <w:rsid w:val="00317701"/>
    <w:rsid w:val="00317985"/>
    <w:rsid w:val="00322A3E"/>
    <w:rsid w:val="00325095"/>
    <w:rsid w:val="0033055A"/>
    <w:rsid w:val="00332DC2"/>
    <w:rsid w:val="003348AF"/>
    <w:rsid w:val="0034019D"/>
    <w:rsid w:val="00340C22"/>
    <w:rsid w:val="003451F9"/>
    <w:rsid w:val="00355790"/>
    <w:rsid w:val="00363594"/>
    <w:rsid w:val="00363C8B"/>
    <w:rsid w:val="0037151A"/>
    <w:rsid w:val="00372146"/>
    <w:rsid w:val="0037668B"/>
    <w:rsid w:val="003836EB"/>
    <w:rsid w:val="00384760"/>
    <w:rsid w:val="00386A44"/>
    <w:rsid w:val="00393734"/>
    <w:rsid w:val="00395587"/>
    <w:rsid w:val="00396032"/>
    <w:rsid w:val="003975D6"/>
    <w:rsid w:val="00397E5E"/>
    <w:rsid w:val="003A4FEE"/>
    <w:rsid w:val="003A6D13"/>
    <w:rsid w:val="003A7168"/>
    <w:rsid w:val="003A7216"/>
    <w:rsid w:val="003B2255"/>
    <w:rsid w:val="003B5B5C"/>
    <w:rsid w:val="003C4172"/>
    <w:rsid w:val="003D42A1"/>
    <w:rsid w:val="003D5DCC"/>
    <w:rsid w:val="003E5515"/>
    <w:rsid w:val="003E5B41"/>
    <w:rsid w:val="003E65F6"/>
    <w:rsid w:val="003E7145"/>
    <w:rsid w:val="003F075B"/>
    <w:rsid w:val="003F19FF"/>
    <w:rsid w:val="003F2599"/>
    <w:rsid w:val="00402385"/>
    <w:rsid w:val="00412152"/>
    <w:rsid w:val="00417A77"/>
    <w:rsid w:val="00424C96"/>
    <w:rsid w:val="00427F18"/>
    <w:rsid w:val="00431642"/>
    <w:rsid w:val="0044138E"/>
    <w:rsid w:val="00443E94"/>
    <w:rsid w:val="004472C8"/>
    <w:rsid w:val="00452526"/>
    <w:rsid w:val="00452730"/>
    <w:rsid w:val="0046172F"/>
    <w:rsid w:val="00463633"/>
    <w:rsid w:val="004652DE"/>
    <w:rsid w:val="00470A39"/>
    <w:rsid w:val="00472810"/>
    <w:rsid w:val="004842D2"/>
    <w:rsid w:val="0048537D"/>
    <w:rsid w:val="00485F95"/>
    <w:rsid w:val="004900C3"/>
    <w:rsid w:val="004A221D"/>
    <w:rsid w:val="004B0535"/>
    <w:rsid w:val="004B44E0"/>
    <w:rsid w:val="004B54A4"/>
    <w:rsid w:val="004B6849"/>
    <w:rsid w:val="004C676C"/>
    <w:rsid w:val="004C74E1"/>
    <w:rsid w:val="004D3B82"/>
    <w:rsid w:val="004D55F2"/>
    <w:rsid w:val="004E0F1B"/>
    <w:rsid w:val="004E10E4"/>
    <w:rsid w:val="004E55DA"/>
    <w:rsid w:val="004F5000"/>
    <w:rsid w:val="00504F4D"/>
    <w:rsid w:val="00512BEF"/>
    <w:rsid w:val="005243C3"/>
    <w:rsid w:val="00531202"/>
    <w:rsid w:val="00531BDC"/>
    <w:rsid w:val="0053285C"/>
    <w:rsid w:val="005372C7"/>
    <w:rsid w:val="00541C3C"/>
    <w:rsid w:val="00544847"/>
    <w:rsid w:val="00546651"/>
    <w:rsid w:val="005507DC"/>
    <w:rsid w:val="00551B51"/>
    <w:rsid w:val="00556162"/>
    <w:rsid w:val="00574176"/>
    <w:rsid w:val="005800C9"/>
    <w:rsid w:val="005819E6"/>
    <w:rsid w:val="00582198"/>
    <w:rsid w:val="005834CA"/>
    <w:rsid w:val="005859A1"/>
    <w:rsid w:val="00586070"/>
    <w:rsid w:val="00587387"/>
    <w:rsid w:val="00590D30"/>
    <w:rsid w:val="005974FE"/>
    <w:rsid w:val="005A62C8"/>
    <w:rsid w:val="005B21C5"/>
    <w:rsid w:val="005B3613"/>
    <w:rsid w:val="005B7D9C"/>
    <w:rsid w:val="005C30F1"/>
    <w:rsid w:val="005C5B82"/>
    <w:rsid w:val="005C7C1A"/>
    <w:rsid w:val="005C7FF5"/>
    <w:rsid w:val="005D0A7A"/>
    <w:rsid w:val="005D0EFD"/>
    <w:rsid w:val="005D3229"/>
    <w:rsid w:val="005E0729"/>
    <w:rsid w:val="005E244A"/>
    <w:rsid w:val="005E740A"/>
    <w:rsid w:val="005F21B6"/>
    <w:rsid w:val="005F55AA"/>
    <w:rsid w:val="005F5C1F"/>
    <w:rsid w:val="0060005E"/>
    <w:rsid w:val="006011F2"/>
    <w:rsid w:val="0060402C"/>
    <w:rsid w:val="00605205"/>
    <w:rsid w:val="00605514"/>
    <w:rsid w:val="00606386"/>
    <w:rsid w:val="00627D39"/>
    <w:rsid w:val="00635D66"/>
    <w:rsid w:val="00637572"/>
    <w:rsid w:val="006420F3"/>
    <w:rsid w:val="00643DCB"/>
    <w:rsid w:val="00645020"/>
    <w:rsid w:val="00645DBB"/>
    <w:rsid w:val="006559E6"/>
    <w:rsid w:val="00655ACB"/>
    <w:rsid w:val="006576F2"/>
    <w:rsid w:val="00660997"/>
    <w:rsid w:val="0066543B"/>
    <w:rsid w:val="0067612E"/>
    <w:rsid w:val="00676E06"/>
    <w:rsid w:val="0068577A"/>
    <w:rsid w:val="0069626B"/>
    <w:rsid w:val="00697149"/>
    <w:rsid w:val="006B2416"/>
    <w:rsid w:val="006B2501"/>
    <w:rsid w:val="006B3E86"/>
    <w:rsid w:val="006B6808"/>
    <w:rsid w:val="006C470F"/>
    <w:rsid w:val="006C6C6A"/>
    <w:rsid w:val="006D3E73"/>
    <w:rsid w:val="006D69BD"/>
    <w:rsid w:val="006E2303"/>
    <w:rsid w:val="006E5501"/>
    <w:rsid w:val="006F0BBE"/>
    <w:rsid w:val="006F1BA6"/>
    <w:rsid w:val="006F2A63"/>
    <w:rsid w:val="0070713C"/>
    <w:rsid w:val="00707CE3"/>
    <w:rsid w:val="00712558"/>
    <w:rsid w:val="00712A17"/>
    <w:rsid w:val="0071424E"/>
    <w:rsid w:val="00716177"/>
    <w:rsid w:val="00716701"/>
    <w:rsid w:val="00717B9E"/>
    <w:rsid w:val="0072018A"/>
    <w:rsid w:val="00722AB5"/>
    <w:rsid w:val="00722CE8"/>
    <w:rsid w:val="00726A28"/>
    <w:rsid w:val="00734FB1"/>
    <w:rsid w:val="007424C2"/>
    <w:rsid w:val="007478D8"/>
    <w:rsid w:val="00750D86"/>
    <w:rsid w:val="00753F0A"/>
    <w:rsid w:val="00755D7D"/>
    <w:rsid w:val="00760B33"/>
    <w:rsid w:val="00762413"/>
    <w:rsid w:val="00771445"/>
    <w:rsid w:val="00771F35"/>
    <w:rsid w:val="007776A0"/>
    <w:rsid w:val="007801A9"/>
    <w:rsid w:val="0078387D"/>
    <w:rsid w:val="00797B92"/>
    <w:rsid w:val="007A05D2"/>
    <w:rsid w:val="007A6A9C"/>
    <w:rsid w:val="007B0B1A"/>
    <w:rsid w:val="007B3ADF"/>
    <w:rsid w:val="007B40C3"/>
    <w:rsid w:val="007B6ED1"/>
    <w:rsid w:val="007B7DBE"/>
    <w:rsid w:val="007C03FC"/>
    <w:rsid w:val="007D1B0D"/>
    <w:rsid w:val="007D5FE7"/>
    <w:rsid w:val="007E28A7"/>
    <w:rsid w:val="007E4568"/>
    <w:rsid w:val="007E61FF"/>
    <w:rsid w:val="007F5B53"/>
    <w:rsid w:val="007F5EDD"/>
    <w:rsid w:val="007F60E5"/>
    <w:rsid w:val="00805DD9"/>
    <w:rsid w:val="00806D5E"/>
    <w:rsid w:val="008074AE"/>
    <w:rsid w:val="00811E98"/>
    <w:rsid w:val="008140F7"/>
    <w:rsid w:val="0081442D"/>
    <w:rsid w:val="0081500A"/>
    <w:rsid w:val="008152BB"/>
    <w:rsid w:val="008218D6"/>
    <w:rsid w:val="00830312"/>
    <w:rsid w:val="00834B6D"/>
    <w:rsid w:val="0083684F"/>
    <w:rsid w:val="00843609"/>
    <w:rsid w:val="008462F4"/>
    <w:rsid w:val="00854D6C"/>
    <w:rsid w:val="0086249B"/>
    <w:rsid w:val="00862BE7"/>
    <w:rsid w:val="008676C2"/>
    <w:rsid w:val="00871D2D"/>
    <w:rsid w:val="00876683"/>
    <w:rsid w:val="00880BFA"/>
    <w:rsid w:val="00880CE5"/>
    <w:rsid w:val="0088282E"/>
    <w:rsid w:val="00891E59"/>
    <w:rsid w:val="00893C9D"/>
    <w:rsid w:val="00896F29"/>
    <w:rsid w:val="008A1EE3"/>
    <w:rsid w:val="008A5FE4"/>
    <w:rsid w:val="008A77CA"/>
    <w:rsid w:val="008B1D56"/>
    <w:rsid w:val="008B24B1"/>
    <w:rsid w:val="008B42EF"/>
    <w:rsid w:val="008B63A5"/>
    <w:rsid w:val="008B6F58"/>
    <w:rsid w:val="008B7CA8"/>
    <w:rsid w:val="008C7156"/>
    <w:rsid w:val="008C76C1"/>
    <w:rsid w:val="008D042B"/>
    <w:rsid w:val="008D39A7"/>
    <w:rsid w:val="008D6477"/>
    <w:rsid w:val="008E6946"/>
    <w:rsid w:val="008F1840"/>
    <w:rsid w:val="008F2F4E"/>
    <w:rsid w:val="008F45B0"/>
    <w:rsid w:val="00903F54"/>
    <w:rsid w:val="009110AC"/>
    <w:rsid w:val="0091208B"/>
    <w:rsid w:val="0091389F"/>
    <w:rsid w:val="009172FC"/>
    <w:rsid w:val="00920A9A"/>
    <w:rsid w:val="0092119C"/>
    <w:rsid w:val="00926EBC"/>
    <w:rsid w:val="009308EA"/>
    <w:rsid w:val="00931A54"/>
    <w:rsid w:val="00942AE3"/>
    <w:rsid w:val="009506EF"/>
    <w:rsid w:val="00951008"/>
    <w:rsid w:val="0096397C"/>
    <w:rsid w:val="00971931"/>
    <w:rsid w:val="009803D1"/>
    <w:rsid w:val="0098165E"/>
    <w:rsid w:val="00990C0B"/>
    <w:rsid w:val="00993C45"/>
    <w:rsid w:val="009B0295"/>
    <w:rsid w:val="009B0F3A"/>
    <w:rsid w:val="009B10F3"/>
    <w:rsid w:val="009B42F6"/>
    <w:rsid w:val="009C0849"/>
    <w:rsid w:val="009C32CD"/>
    <w:rsid w:val="009C742B"/>
    <w:rsid w:val="009D309E"/>
    <w:rsid w:val="009D4193"/>
    <w:rsid w:val="009D551D"/>
    <w:rsid w:val="009E1C84"/>
    <w:rsid w:val="009E2896"/>
    <w:rsid w:val="009E5502"/>
    <w:rsid w:val="009F094B"/>
    <w:rsid w:val="009F2462"/>
    <w:rsid w:val="009F4298"/>
    <w:rsid w:val="009F7C6A"/>
    <w:rsid w:val="00A01967"/>
    <w:rsid w:val="00A10B18"/>
    <w:rsid w:val="00A110FD"/>
    <w:rsid w:val="00A12C2C"/>
    <w:rsid w:val="00A140EC"/>
    <w:rsid w:val="00A15259"/>
    <w:rsid w:val="00A207D5"/>
    <w:rsid w:val="00A21F47"/>
    <w:rsid w:val="00A23A3C"/>
    <w:rsid w:val="00A35339"/>
    <w:rsid w:val="00A36450"/>
    <w:rsid w:val="00A3787B"/>
    <w:rsid w:val="00A42400"/>
    <w:rsid w:val="00A47A38"/>
    <w:rsid w:val="00A51B2E"/>
    <w:rsid w:val="00A525CB"/>
    <w:rsid w:val="00A52CB2"/>
    <w:rsid w:val="00A5458B"/>
    <w:rsid w:val="00A56C64"/>
    <w:rsid w:val="00A60564"/>
    <w:rsid w:val="00A62737"/>
    <w:rsid w:val="00A81669"/>
    <w:rsid w:val="00A82E5C"/>
    <w:rsid w:val="00A83982"/>
    <w:rsid w:val="00A85B4A"/>
    <w:rsid w:val="00A904D0"/>
    <w:rsid w:val="00A912D1"/>
    <w:rsid w:val="00AA1193"/>
    <w:rsid w:val="00AA3882"/>
    <w:rsid w:val="00AA3F4D"/>
    <w:rsid w:val="00AA7A6F"/>
    <w:rsid w:val="00AB109C"/>
    <w:rsid w:val="00AB20E9"/>
    <w:rsid w:val="00AB2D30"/>
    <w:rsid w:val="00AB392A"/>
    <w:rsid w:val="00AC0AED"/>
    <w:rsid w:val="00AC5C22"/>
    <w:rsid w:val="00AD1383"/>
    <w:rsid w:val="00AD303B"/>
    <w:rsid w:val="00AD42B0"/>
    <w:rsid w:val="00AE36E4"/>
    <w:rsid w:val="00AE53EC"/>
    <w:rsid w:val="00B00A56"/>
    <w:rsid w:val="00B020A0"/>
    <w:rsid w:val="00B07E75"/>
    <w:rsid w:val="00B10BAD"/>
    <w:rsid w:val="00B10BC3"/>
    <w:rsid w:val="00B129DF"/>
    <w:rsid w:val="00B137CF"/>
    <w:rsid w:val="00B21680"/>
    <w:rsid w:val="00B242BA"/>
    <w:rsid w:val="00B2605D"/>
    <w:rsid w:val="00B31DE8"/>
    <w:rsid w:val="00B36FCC"/>
    <w:rsid w:val="00B3702C"/>
    <w:rsid w:val="00B4084B"/>
    <w:rsid w:val="00B45365"/>
    <w:rsid w:val="00B54417"/>
    <w:rsid w:val="00B6057B"/>
    <w:rsid w:val="00B60FF9"/>
    <w:rsid w:val="00B71B6D"/>
    <w:rsid w:val="00B72462"/>
    <w:rsid w:val="00B77183"/>
    <w:rsid w:val="00B84398"/>
    <w:rsid w:val="00B85257"/>
    <w:rsid w:val="00B85ED2"/>
    <w:rsid w:val="00B87EA5"/>
    <w:rsid w:val="00B93261"/>
    <w:rsid w:val="00B95CD2"/>
    <w:rsid w:val="00B97A0D"/>
    <w:rsid w:val="00BA0805"/>
    <w:rsid w:val="00BA1CE6"/>
    <w:rsid w:val="00BA3A06"/>
    <w:rsid w:val="00BA6C06"/>
    <w:rsid w:val="00BC26F1"/>
    <w:rsid w:val="00BC575E"/>
    <w:rsid w:val="00BD0697"/>
    <w:rsid w:val="00BD2EAF"/>
    <w:rsid w:val="00BD676A"/>
    <w:rsid w:val="00BD6F48"/>
    <w:rsid w:val="00BE0A88"/>
    <w:rsid w:val="00BE6725"/>
    <w:rsid w:val="00BF0647"/>
    <w:rsid w:val="00BF3032"/>
    <w:rsid w:val="00BF3449"/>
    <w:rsid w:val="00BF3921"/>
    <w:rsid w:val="00BF3C63"/>
    <w:rsid w:val="00BF703C"/>
    <w:rsid w:val="00C03FB5"/>
    <w:rsid w:val="00C045BD"/>
    <w:rsid w:val="00C07FCA"/>
    <w:rsid w:val="00C146E8"/>
    <w:rsid w:val="00C15100"/>
    <w:rsid w:val="00C15BE0"/>
    <w:rsid w:val="00C2088A"/>
    <w:rsid w:val="00C20BED"/>
    <w:rsid w:val="00C20DBF"/>
    <w:rsid w:val="00C22B89"/>
    <w:rsid w:val="00C239DF"/>
    <w:rsid w:val="00C2728F"/>
    <w:rsid w:val="00C345D2"/>
    <w:rsid w:val="00C379EF"/>
    <w:rsid w:val="00C44842"/>
    <w:rsid w:val="00C461B1"/>
    <w:rsid w:val="00C50972"/>
    <w:rsid w:val="00C53DB6"/>
    <w:rsid w:val="00C54D60"/>
    <w:rsid w:val="00C60E2E"/>
    <w:rsid w:val="00C625F3"/>
    <w:rsid w:val="00C65621"/>
    <w:rsid w:val="00C72E7C"/>
    <w:rsid w:val="00C73A7D"/>
    <w:rsid w:val="00C75EC6"/>
    <w:rsid w:val="00C76FAB"/>
    <w:rsid w:val="00C80BFC"/>
    <w:rsid w:val="00C92D32"/>
    <w:rsid w:val="00C95503"/>
    <w:rsid w:val="00C95B9F"/>
    <w:rsid w:val="00CA3DB3"/>
    <w:rsid w:val="00CA410A"/>
    <w:rsid w:val="00CA6CEF"/>
    <w:rsid w:val="00CB11C7"/>
    <w:rsid w:val="00CB737B"/>
    <w:rsid w:val="00CC68CE"/>
    <w:rsid w:val="00CC7853"/>
    <w:rsid w:val="00CD5B09"/>
    <w:rsid w:val="00CE08FA"/>
    <w:rsid w:val="00CE4F8A"/>
    <w:rsid w:val="00D0337F"/>
    <w:rsid w:val="00D20DE1"/>
    <w:rsid w:val="00D24A74"/>
    <w:rsid w:val="00D4155E"/>
    <w:rsid w:val="00D41846"/>
    <w:rsid w:val="00D42E47"/>
    <w:rsid w:val="00D43C2E"/>
    <w:rsid w:val="00D44951"/>
    <w:rsid w:val="00D45073"/>
    <w:rsid w:val="00D51EA6"/>
    <w:rsid w:val="00D56D94"/>
    <w:rsid w:val="00D635E0"/>
    <w:rsid w:val="00D700C1"/>
    <w:rsid w:val="00D70E9B"/>
    <w:rsid w:val="00D759D7"/>
    <w:rsid w:val="00D75FFD"/>
    <w:rsid w:val="00D91020"/>
    <w:rsid w:val="00D94AA8"/>
    <w:rsid w:val="00D95DC9"/>
    <w:rsid w:val="00D96068"/>
    <w:rsid w:val="00D96080"/>
    <w:rsid w:val="00D961BB"/>
    <w:rsid w:val="00DA2428"/>
    <w:rsid w:val="00DA2BF3"/>
    <w:rsid w:val="00DB6102"/>
    <w:rsid w:val="00DC1693"/>
    <w:rsid w:val="00DC2989"/>
    <w:rsid w:val="00DC325E"/>
    <w:rsid w:val="00DD059C"/>
    <w:rsid w:val="00DD4CB5"/>
    <w:rsid w:val="00DE3031"/>
    <w:rsid w:val="00DE32B0"/>
    <w:rsid w:val="00DE3B98"/>
    <w:rsid w:val="00DE3D9A"/>
    <w:rsid w:val="00E00775"/>
    <w:rsid w:val="00E03577"/>
    <w:rsid w:val="00E04057"/>
    <w:rsid w:val="00E05CC8"/>
    <w:rsid w:val="00E11280"/>
    <w:rsid w:val="00E14CA9"/>
    <w:rsid w:val="00E16C52"/>
    <w:rsid w:val="00E20A07"/>
    <w:rsid w:val="00E22E4F"/>
    <w:rsid w:val="00E26533"/>
    <w:rsid w:val="00E266E0"/>
    <w:rsid w:val="00E30C23"/>
    <w:rsid w:val="00E40305"/>
    <w:rsid w:val="00E469E8"/>
    <w:rsid w:val="00E520EE"/>
    <w:rsid w:val="00E52FD8"/>
    <w:rsid w:val="00E55B19"/>
    <w:rsid w:val="00E577D8"/>
    <w:rsid w:val="00E743A6"/>
    <w:rsid w:val="00E852B7"/>
    <w:rsid w:val="00EA048A"/>
    <w:rsid w:val="00EB05A0"/>
    <w:rsid w:val="00EB42B1"/>
    <w:rsid w:val="00EB4AB3"/>
    <w:rsid w:val="00EB4DFF"/>
    <w:rsid w:val="00EB5E3F"/>
    <w:rsid w:val="00EB5FBA"/>
    <w:rsid w:val="00EC102F"/>
    <w:rsid w:val="00EC3EFE"/>
    <w:rsid w:val="00EC6A86"/>
    <w:rsid w:val="00ED1B7E"/>
    <w:rsid w:val="00ED52F6"/>
    <w:rsid w:val="00ED59CF"/>
    <w:rsid w:val="00EE33FA"/>
    <w:rsid w:val="00EE4075"/>
    <w:rsid w:val="00EE468A"/>
    <w:rsid w:val="00EE4C47"/>
    <w:rsid w:val="00EF0690"/>
    <w:rsid w:val="00EF2886"/>
    <w:rsid w:val="00EF420E"/>
    <w:rsid w:val="00EF794C"/>
    <w:rsid w:val="00F0084A"/>
    <w:rsid w:val="00F019AD"/>
    <w:rsid w:val="00F03E17"/>
    <w:rsid w:val="00F136A8"/>
    <w:rsid w:val="00F13777"/>
    <w:rsid w:val="00F23493"/>
    <w:rsid w:val="00F243FE"/>
    <w:rsid w:val="00F24D53"/>
    <w:rsid w:val="00F30F1A"/>
    <w:rsid w:val="00F34304"/>
    <w:rsid w:val="00F361D9"/>
    <w:rsid w:val="00F40D53"/>
    <w:rsid w:val="00F4221F"/>
    <w:rsid w:val="00F43F0C"/>
    <w:rsid w:val="00F449EE"/>
    <w:rsid w:val="00F4648F"/>
    <w:rsid w:val="00F472DA"/>
    <w:rsid w:val="00F57777"/>
    <w:rsid w:val="00F6241B"/>
    <w:rsid w:val="00F642FA"/>
    <w:rsid w:val="00F703F7"/>
    <w:rsid w:val="00F74C34"/>
    <w:rsid w:val="00F76F9F"/>
    <w:rsid w:val="00F8511F"/>
    <w:rsid w:val="00F87704"/>
    <w:rsid w:val="00F90398"/>
    <w:rsid w:val="00F91747"/>
    <w:rsid w:val="00F93AEA"/>
    <w:rsid w:val="00FA1F19"/>
    <w:rsid w:val="00FB34FD"/>
    <w:rsid w:val="00FB433D"/>
    <w:rsid w:val="00FB5C69"/>
    <w:rsid w:val="00FB65FE"/>
    <w:rsid w:val="00FC3B7F"/>
    <w:rsid w:val="00FD3261"/>
    <w:rsid w:val="00FD46FE"/>
    <w:rsid w:val="00FD69D9"/>
    <w:rsid w:val="00FE0651"/>
    <w:rsid w:val="00FE08B9"/>
    <w:rsid w:val="00FE6F9B"/>
    <w:rsid w:val="00FE7C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clear" w:pos="1080"/>
        <w:tab w:val="left" w:pos="1134"/>
        <w:tab w:val="num" w:pos="1222"/>
      </w:tabs>
      <w:ind w:left="992"/>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6"/>
      </w:numPr>
      <w:spacing w:before="0"/>
    </w:pPr>
  </w:style>
  <w:style w:type="paragraph" w:customStyle="1" w:styleId="Odrky2rove">
    <w:name w:val="Odrážky 2 úroveň"/>
    <w:basedOn w:val="Normln"/>
    <w:rsid w:val="00546651"/>
    <w:pPr>
      <w:numPr>
        <w:ilvl w:val="1"/>
        <w:numId w:val="6"/>
      </w:numPr>
      <w:spacing w:before="0"/>
    </w:pPr>
  </w:style>
  <w:style w:type="paragraph" w:customStyle="1" w:styleId="Psmena">
    <w:name w:val="Písmena"/>
    <w:basedOn w:val="Normln"/>
    <w:rsid w:val="00FE7C92"/>
    <w:pPr>
      <w:numPr>
        <w:numId w:val="7"/>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EE407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A3A06"/>
  </w:style>
  <w:style w:type="character" w:styleId="Sledovanodkaz">
    <w:name w:val="FollowedHyperlink"/>
    <w:basedOn w:val="Standardnpsmoodstavce"/>
    <w:uiPriority w:val="99"/>
    <w:semiHidden/>
    <w:unhideWhenUsed/>
    <w:rsid w:val="006D69BD"/>
    <w:rPr>
      <w:color w:val="800080" w:themeColor="followedHyperlink"/>
      <w:u w:val="single"/>
    </w:rPr>
  </w:style>
  <w:style w:type="paragraph" w:styleId="Textpoznpodarou">
    <w:name w:val="footnote text"/>
    <w:basedOn w:val="Normln"/>
    <w:link w:val="TextpoznpodarouChar"/>
    <w:unhideWhenUsed/>
    <w:rsid w:val="001A2925"/>
    <w:pPr>
      <w:spacing w:before="0"/>
      <w:jc w:val="left"/>
    </w:pPr>
    <w:rPr>
      <w:rFonts w:ascii="Garamond" w:hAnsi="Garamond"/>
    </w:rPr>
  </w:style>
  <w:style w:type="character" w:customStyle="1" w:styleId="TextpoznpodarouChar">
    <w:name w:val="Text pozn. pod čarou Char"/>
    <w:basedOn w:val="Standardnpsmoodstavce"/>
    <w:link w:val="Textpoznpodarou"/>
    <w:rsid w:val="001A2925"/>
    <w:rPr>
      <w:rFonts w:ascii="Garamond" w:hAnsi="Garamond"/>
    </w:rPr>
  </w:style>
  <w:style w:type="paragraph" w:customStyle="1" w:styleId="StylGaramondZarovnatdoblokudkovnNejmn16b">
    <w:name w:val="Styl Garamond Zarovnat do bloku Řádkování:  Nejméně 16 b."/>
    <w:basedOn w:val="Normln"/>
    <w:link w:val="StylGaramondZarovnatdoblokudkovnNejmn16bChar"/>
    <w:rsid w:val="0037151A"/>
    <w:pPr>
      <w:spacing w:before="0" w:after="120" w:line="320" w:lineRule="atLeast"/>
    </w:pPr>
    <w:rPr>
      <w:rFonts w:ascii="Garamond" w:hAnsi="Garamond"/>
      <w:sz w:val="24"/>
    </w:rPr>
  </w:style>
  <w:style w:type="character" w:customStyle="1" w:styleId="StylGaramondZarovnatdoblokudkovnNejmn16bChar">
    <w:name w:val="Styl Garamond Zarovnat do bloku Řádkování:  Nejméně 16 b. Char"/>
    <w:link w:val="StylGaramondZarovnatdoblokudkovnNejmn16b"/>
    <w:rsid w:val="0037151A"/>
    <w:rPr>
      <w:rFonts w:ascii="Garamond" w:hAnsi="Garamond"/>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ind w:left="17"/>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clear" w:pos="1080"/>
        <w:tab w:val="left" w:pos="1134"/>
        <w:tab w:val="num" w:pos="1222"/>
      </w:tabs>
      <w:ind w:left="992"/>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6"/>
      </w:numPr>
      <w:spacing w:before="0"/>
    </w:pPr>
  </w:style>
  <w:style w:type="paragraph" w:customStyle="1" w:styleId="Odrky2rove">
    <w:name w:val="Odrážky 2 úroveň"/>
    <w:basedOn w:val="Normln"/>
    <w:rsid w:val="00546651"/>
    <w:pPr>
      <w:numPr>
        <w:ilvl w:val="1"/>
        <w:numId w:val="6"/>
      </w:numPr>
      <w:spacing w:before="0"/>
    </w:pPr>
  </w:style>
  <w:style w:type="paragraph" w:customStyle="1" w:styleId="Psmena">
    <w:name w:val="Písmena"/>
    <w:basedOn w:val="Normln"/>
    <w:rsid w:val="00FE7C92"/>
    <w:pPr>
      <w:numPr>
        <w:numId w:val="7"/>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uiPriority w:val="34"/>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EE407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A3A06"/>
  </w:style>
  <w:style w:type="character" w:styleId="Sledovanodkaz">
    <w:name w:val="FollowedHyperlink"/>
    <w:basedOn w:val="Standardnpsmoodstavce"/>
    <w:uiPriority w:val="99"/>
    <w:semiHidden/>
    <w:unhideWhenUsed/>
    <w:rsid w:val="006D69BD"/>
    <w:rPr>
      <w:color w:val="800080" w:themeColor="followedHyperlink"/>
      <w:u w:val="single"/>
    </w:rPr>
  </w:style>
  <w:style w:type="paragraph" w:styleId="Textpoznpodarou">
    <w:name w:val="footnote text"/>
    <w:basedOn w:val="Normln"/>
    <w:link w:val="TextpoznpodarouChar"/>
    <w:unhideWhenUsed/>
    <w:rsid w:val="001A2925"/>
    <w:pPr>
      <w:spacing w:before="0"/>
      <w:jc w:val="left"/>
    </w:pPr>
    <w:rPr>
      <w:rFonts w:ascii="Garamond" w:hAnsi="Garamond"/>
    </w:rPr>
  </w:style>
  <w:style w:type="character" w:customStyle="1" w:styleId="TextpoznpodarouChar">
    <w:name w:val="Text pozn. pod čarou Char"/>
    <w:basedOn w:val="Standardnpsmoodstavce"/>
    <w:link w:val="Textpoznpodarou"/>
    <w:rsid w:val="001A2925"/>
    <w:rPr>
      <w:rFonts w:ascii="Garamond" w:hAnsi="Garamond"/>
    </w:rPr>
  </w:style>
  <w:style w:type="paragraph" w:customStyle="1" w:styleId="StylGaramondZarovnatdoblokudkovnNejmn16b">
    <w:name w:val="Styl Garamond Zarovnat do bloku Řádkování:  Nejméně 16 b."/>
    <w:basedOn w:val="Normln"/>
    <w:link w:val="StylGaramondZarovnatdoblokudkovnNejmn16bChar"/>
    <w:rsid w:val="0037151A"/>
    <w:pPr>
      <w:spacing w:before="0" w:after="120" w:line="320" w:lineRule="atLeast"/>
    </w:pPr>
    <w:rPr>
      <w:rFonts w:ascii="Garamond" w:hAnsi="Garamond"/>
      <w:sz w:val="24"/>
    </w:rPr>
  </w:style>
  <w:style w:type="character" w:customStyle="1" w:styleId="StylGaramondZarovnatdoblokudkovnNejmn16bChar">
    <w:name w:val="Styl Garamond Zarovnat do bloku Řádkování:  Nejméně 16 b. Char"/>
    <w:link w:val="StylGaramondZarovnatdoblokudkovnNejmn16b"/>
    <w:rsid w:val="0037151A"/>
    <w:rPr>
      <w:rFonts w:ascii="Garamond"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o-nas/spolecenska-odpovednos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iloslav.hovorka@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ek.horacek@ceproas.cz" TargetMode="External"/><Relationship Id="rId5" Type="http://schemas.openxmlformats.org/officeDocument/2006/relationships/settings" Target="settings.xml"/><Relationship Id="rId15" Type="http://schemas.openxmlformats.org/officeDocument/2006/relationships/hyperlink" Target="http://www.ceproas.cz" TargetMode="External"/><Relationship Id="rId10" Type="http://schemas.openxmlformats.org/officeDocument/2006/relationships/hyperlink" Target="mailto:marcel.sedlacek@ceproas.cz" TargetMode="External"/><Relationship Id="rId4" Type="http://schemas.microsoft.com/office/2007/relationships/stylesWithEffects" Target="stylesWithEffects.xml"/><Relationship Id="rId9" Type="http://schemas.openxmlformats.org/officeDocument/2006/relationships/hyperlink" Target="mailto:marek.leichman@ceproas.cz" TargetMode="External"/><Relationship Id="rId14" Type="http://schemas.openxmlformats.org/officeDocument/2006/relationships/hyperlink" Target="https://www.ceproas.cz/vyberova-rizen&#237;"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B0F30-57A9-4B8A-B3FB-33F08FE86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14</Pages>
  <Words>6852</Words>
  <Characters>40354</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47112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Ihring David</cp:lastModifiedBy>
  <cp:revision>11</cp:revision>
  <cp:lastPrinted>2019-01-04T15:01:00Z</cp:lastPrinted>
  <dcterms:created xsi:type="dcterms:W3CDTF">2020-11-04T09:42:00Z</dcterms:created>
  <dcterms:modified xsi:type="dcterms:W3CDTF">2020-11-10T11:13:00Z</dcterms:modified>
</cp:coreProperties>
</file>